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23" w:rsidRPr="007F3959" w:rsidRDefault="00671023" w:rsidP="007F3959">
      <w:pPr>
        <w:pStyle w:val="Default"/>
        <w:spacing w:line="276" w:lineRule="auto"/>
        <w:jc w:val="center"/>
        <w:rPr>
          <w:sz w:val="22"/>
          <w:szCs w:val="22"/>
        </w:rPr>
      </w:pPr>
      <w:r w:rsidRPr="007F3959">
        <w:rPr>
          <w:b/>
          <w:bCs/>
          <w:sz w:val="22"/>
          <w:szCs w:val="22"/>
        </w:rPr>
        <w:t xml:space="preserve">CAPITOLUL V: Prezentarea măsurilor </w:t>
      </w:r>
    </w:p>
    <w:p w:rsidR="001E6BA0" w:rsidRPr="007F3959" w:rsidRDefault="001E6BA0" w:rsidP="007F3959">
      <w:pPr>
        <w:pStyle w:val="Default"/>
        <w:spacing w:line="276" w:lineRule="auto"/>
        <w:rPr>
          <w:sz w:val="22"/>
          <w:szCs w:val="22"/>
        </w:rPr>
      </w:pPr>
    </w:p>
    <w:p w:rsidR="0093217A" w:rsidRPr="007F3959" w:rsidRDefault="0093217A" w:rsidP="007F3959">
      <w:pPr>
        <w:pStyle w:val="Default"/>
        <w:spacing w:line="276" w:lineRule="auto"/>
        <w:jc w:val="center"/>
        <w:rPr>
          <w:sz w:val="22"/>
          <w:szCs w:val="22"/>
        </w:rPr>
      </w:pPr>
      <w:r w:rsidRPr="007F3959">
        <w:rPr>
          <w:b/>
          <w:bCs/>
          <w:sz w:val="22"/>
          <w:szCs w:val="22"/>
        </w:rPr>
        <w:t>FIȘA MĂSURII</w:t>
      </w:r>
    </w:p>
    <w:p w:rsidR="0093217A" w:rsidRPr="007F3959" w:rsidRDefault="0093217A" w:rsidP="007F3959">
      <w:pPr>
        <w:pStyle w:val="Default"/>
        <w:spacing w:line="276" w:lineRule="auto"/>
        <w:rPr>
          <w:b/>
          <w:bCs/>
          <w:sz w:val="22"/>
          <w:szCs w:val="22"/>
        </w:rPr>
      </w:pPr>
    </w:p>
    <w:p w:rsidR="0097329E" w:rsidRPr="007F3959" w:rsidRDefault="0097329E" w:rsidP="007F3959">
      <w:pPr>
        <w:pStyle w:val="Default"/>
        <w:spacing w:line="276" w:lineRule="auto"/>
        <w:rPr>
          <w:b/>
          <w:bCs/>
          <w:sz w:val="22"/>
          <w:szCs w:val="22"/>
        </w:rPr>
      </w:pPr>
      <w:r w:rsidRPr="007F3959">
        <w:rPr>
          <w:b/>
          <w:bCs/>
          <w:sz w:val="22"/>
          <w:szCs w:val="22"/>
        </w:rPr>
        <w:t>Denumirea măsurii : Investiții în afaceri non-agricole</w:t>
      </w:r>
    </w:p>
    <w:p w:rsidR="0097329E" w:rsidRPr="007F3959" w:rsidRDefault="0097329E" w:rsidP="007F3959">
      <w:pPr>
        <w:pStyle w:val="Default"/>
        <w:spacing w:line="276" w:lineRule="auto"/>
        <w:rPr>
          <w:b/>
          <w:bCs/>
          <w:sz w:val="22"/>
          <w:szCs w:val="22"/>
        </w:rPr>
      </w:pPr>
      <w:r w:rsidRPr="007F3959">
        <w:rPr>
          <w:b/>
          <w:bCs/>
          <w:sz w:val="22"/>
          <w:szCs w:val="22"/>
        </w:rPr>
        <w:t xml:space="preserve">CODUL Măsurii – M </w:t>
      </w:r>
      <w:r w:rsidR="00CC619B" w:rsidRPr="007F3959">
        <w:rPr>
          <w:b/>
          <w:bCs/>
          <w:sz w:val="22"/>
          <w:szCs w:val="22"/>
        </w:rPr>
        <w:t>4</w:t>
      </w:r>
      <w:r w:rsidRPr="007F3959">
        <w:rPr>
          <w:b/>
          <w:bCs/>
          <w:sz w:val="22"/>
          <w:szCs w:val="22"/>
        </w:rPr>
        <w:t>/ 6A</w:t>
      </w:r>
    </w:p>
    <w:p w:rsidR="00AF7072" w:rsidRDefault="0093217A" w:rsidP="007F3959">
      <w:pPr>
        <w:pStyle w:val="Default"/>
        <w:spacing w:line="276" w:lineRule="auto"/>
        <w:rPr>
          <w:b/>
          <w:bCs/>
          <w:sz w:val="22"/>
          <w:szCs w:val="22"/>
        </w:rPr>
      </w:pPr>
      <w:r w:rsidRPr="007F3959">
        <w:rPr>
          <w:b/>
          <w:bCs/>
          <w:sz w:val="22"/>
          <w:szCs w:val="22"/>
        </w:rPr>
        <w:t xml:space="preserve">Tipul măsurii: </w:t>
      </w:r>
      <w:r w:rsidR="00875963" w:rsidRPr="007F3959">
        <w:rPr>
          <w:b/>
          <w:bCs/>
          <w:sz w:val="22"/>
          <w:szCs w:val="22"/>
        </w:rPr>
        <w:t>INVESTIȚII</w:t>
      </w:r>
    </w:p>
    <w:p w:rsidR="00AF7072" w:rsidRPr="007F3959" w:rsidRDefault="00AF7072" w:rsidP="007F3959">
      <w:pPr>
        <w:pStyle w:val="Default"/>
        <w:spacing w:line="276" w:lineRule="auto"/>
        <w:rPr>
          <w:b/>
          <w:bCs/>
          <w:sz w:val="22"/>
          <w:szCs w:val="22"/>
        </w:rPr>
      </w:pPr>
    </w:p>
    <w:p w:rsidR="0093217A" w:rsidRPr="007F3959" w:rsidRDefault="0093217A" w:rsidP="007F3959">
      <w:pPr>
        <w:pStyle w:val="Default"/>
        <w:shd w:val="clear" w:color="auto" w:fill="D9D9D9" w:themeFill="background1" w:themeFillShade="D9"/>
        <w:spacing w:line="276" w:lineRule="auto"/>
        <w:jc w:val="both"/>
        <w:rPr>
          <w:b/>
          <w:bCs/>
          <w:sz w:val="22"/>
          <w:szCs w:val="22"/>
        </w:rPr>
      </w:pPr>
      <w:r w:rsidRPr="007F3959">
        <w:rPr>
          <w:b/>
          <w:bCs/>
          <w:sz w:val="22"/>
          <w:szCs w:val="22"/>
        </w:rPr>
        <w:t xml:space="preserve">1. </w:t>
      </w:r>
      <w:r w:rsidR="0097329E" w:rsidRPr="007F3959">
        <w:rPr>
          <w:b/>
          <w:bCs/>
          <w:sz w:val="22"/>
          <w:szCs w:val="22"/>
        </w:rPr>
        <w:t>Descrierea generală a măsurii</w:t>
      </w:r>
    </w:p>
    <w:p w:rsidR="0097329E" w:rsidRPr="007F3959" w:rsidRDefault="0093217A" w:rsidP="007F3959">
      <w:pPr>
        <w:pStyle w:val="Default"/>
        <w:spacing w:line="276" w:lineRule="auto"/>
        <w:ind w:firstLine="708"/>
        <w:rPr>
          <w:b/>
          <w:bCs/>
          <w:sz w:val="22"/>
          <w:szCs w:val="22"/>
        </w:rPr>
      </w:pPr>
      <w:r w:rsidRPr="007F3959">
        <w:rPr>
          <w:b/>
          <w:bCs/>
          <w:sz w:val="22"/>
          <w:szCs w:val="22"/>
        </w:rPr>
        <w:t>Justificare si corelare cu analiza SWOT</w:t>
      </w:r>
      <w:r w:rsidR="0097329E" w:rsidRPr="007F3959">
        <w:rPr>
          <w:b/>
          <w:bCs/>
          <w:sz w:val="22"/>
          <w:szCs w:val="22"/>
        </w:rPr>
        <w:t xml:space="preserve"> </w:t>
      </w:r>
    </w:p>
    <w:p w:rsidR="0093217A" w:rsidRPr="007F3959" w:rsidRDefault="0097329E" w:rsidP="00AB6DB2">
      <w:pPr>
        <w:pStyle w:val="Default"/>
        <w:spacing w:line="276" w:lineRule="auto"/>
        <w:ind w:firstLine="708"/>
        <w:jc w:val="both"/>
        <w:rPr>
          <w:sz w:val="22"/>
          <w:szCs w:val="22"/>
        </w:rPr>
      </w:pPr>
      <w:r w:rsidRPr="007F3959">
        <w:rPr>
          <w:sz w:val="22"/>
          <w:szCs w:val="22"/>
        </w:rPr>
        <w:t xml:space="preserve">În urma analizei diagnostic și a analizei SWOT </w:t>
      </w:r>
      <w:r w:rsidR="002800D7" w:rsidRPr="007F3959">
        <w:rPr>
          <w:sz w:val="22"/>
          <w:szCs w:val="22"/>
        </w:rPr>
        <w:t xml:space="preserve">se remarcă dependența de sectorul agricol, cea mai mare parte a comunității fiind </w:t>
      </w:r>
      <w:r w:rsidR="00AB6DB2">
        <w:rPr>
          <w:sz w:val="22"/>
          <w:szCs w:val="22"/>
          <w:lang w:val="vi-VN"/>
        </w:rPr>
        <w:t xml:space="preserve">ocupată </w:t>
      </w:r>
      <w:r w:rsidR="00AB6DB2">
        <w:rPr>
          <w:sz w:val="22"/>
          <w:szCs w:val="22"/>
        </w:rPr>
        <w:t>î</w:t>
      </w:r>
      <w:r w:rsidR="002800D7" w:rsidRPr="007F3959">
        <w:rPr>
          <w:sz w:val="22"/>
          <w:szCs w:val="22"/>
          <w:lang w:val="vi-VN"/>
        </w:rPr>
        <w:t>n economia de subzistență din pricina nivelului redus de educație</w:t>
      </w:r>
      <w:r w:rsidR="002800D7" w:rsidRPr="007F3959">
        <w:rPr>
          <w:sz w:val="22"/>
          <w:szCs w:val="22"/>
        </w:rPr>
        <w:t xml:space="preserve"> singura sursă de venit fiind agricultura, motiv pentru care există </w:t>
      </w:r>
      <w:r w:rsidR="002800D7" w:rsidRPr="007F3959">
        <w:rPr>
          <w:sz w:val="22"/>
          <w:szCs w:val="22"/>
          <w:lang w:val="it-IT"/>
        </w:rPr>
        <w:t xml:space="preserve">comunități foarte sărace și excluse social. </w:t>
      </w:r>
      <w:r w:rsidR="00D95711" w:rsidRPr="007F3959">
        <w:rPr>
          <w:sz w:val="22"/>
          <w:szCs w:val="22"/>
        </w:rPr>
        <w:t xml:space="preserve">La nivelul celor opt localități din teritoriu predomină exploatațiile agricole, </w:t>
      </w:r>
      <w:r w:rsidR="00CD7A50" w:rsidRPr="007F3959">
        <w:rPr>
          <w:bCs/>
          <w:sz w:val="22"/>
          <w:szCs w:val="22"/>
        </w:rPr>
        <w:t>sectorul non-agricol</w:t>
      </w:r>
      <w:r w:rsidR="00D95711" w:rsidRPr="007F3959">
        <w:rPr>
          <w:bCs/>
          <w:sz w:val="22"/>
          <w:szCs w:val="22"/>
        </w:rPr>
        <w:t xml:space="preserve"> fiind aproape</w:t>
      </w:r>
      <w:r w:rsidR="00CD7A50" w:rsidRPr="007F3959">
        <w:rPr>
          <w:bCs/>
          <w:sz w:val="22"/>
          <w:szCs w:val="22"/>
        </w:rPr>
        <w:t xml:space="preserve"> inexistent</w:t>
      </w:r>
      <w:r w:rsidR="0093217A" w:rsidRPr="007F3959">
        <w:rPr>
          <w:bCs/>
          <w:sz w:val="22"/>
          <w:szCs w:val="22"/>
        </w:rPr>
        <w:t>.</w:t>
      </w:r>
      <w:r w:rsidRPr="007F3959">
        <w:rPr>
          <w:bCs/>
          <w:sz w:val="22"/>
          <w:szCs w:val="22"/>
        </w:rPr>
        <w:t xml:space="preserve"> </w:t>
      </w:r>
      <w:r w:rsidR="00D95711" w:rsidRPr="007F3959">
        <w:rPr>
          <w:bCs/>
          <w:sz w:val="22"/>
          <w:szCs w:val="22"/>
        </w:rPr>
        <w:t>Acest aspect</w:t>
      </w:r>
      <w:r w:rsidR="0093217A" w:rsidRPr="007F3959">
        <w:rPr>
          <w:bCs/>
          <w:sz w:val="22"/>
          <w:szCs w:val="22"/>
        </w:rPr>
        <w:t xml:space="preserve"> generează un efect negativ asupra nivelului de dezvoltare, modernizare și implicit competitivitate a teritoriului GAL </w:t>
      </w:r>
      <w:r w:rsidRPr="007F3959">
        <w:rPr>
          <w:bCs/>
          <w:sz w:val="22"/>
          <w:szCs w:val="22"/>
        </w:rPr>
        <w:t>Constanța Sud î</w:t>
      </w:r>
      <w:r w:rsidR="0093217A" w:rsidRPr="007F3959">
        <w:rPr>
          <w:bCs/>
          <w:sz w:val="22"/>
          <w:szCs w:val="22"/>
        </w:rPr>
        <w:t>n raport cu mediul urban, accentu</w:t>
      </w:r>
      <w:r w:rsidR="00AB6DB2" w:rsidRPr="00AB6DB2">
        <w:rPr>
          <w:bCs/>
          <w:sz w:val="22"/>
          <w:szCs w:val="22"/>
        </w:rPr>
        <w:t>â</w:t>
      </w:r>
      <w:r w:rsidR="0093217A" w:rsidRPr="007F3959">
        <w:rPr>
          <w:bCs/>
          <w:sz w:val="22"/>
          <w:szCs w:val="22"/>
        </w:rPr>
        <w:t xml:space="preserve">nd astfel </w:t>
      </w:r>
      <w:r w:rsidRPr="007F3959">
        <w:rPr>
          <w:bCs/>
          <w:sz w:val="22"/>
          <w:szCs w:val="22"/>
        </w:rPr>
        <w:t>ș</w:t>
      </w:r>
      <w:r w:rsidR="0093217A" w:rsidRPr="007F3959">
        <w:rPr>
          <w:bCs/>
          <w:sz w:val="22"/>
          <w:szCs w:val="22"/>
        </w:rPr>
        <w:t xml:space="preserve">i mai mult decalajele </w:t>
      </w:r>
      <w:r w:rsidRPr="007F3959">
        <w:rPr>
          <w:bCs/>
          <w:sz w:val="22"/>
          <w:szCs w:val="22"/>
        </w:rPr>
        <w:t>ș</w:t>
      </w:r>
      <w:r w:rsidR="0093217A" w:rsidRPr="007F3959">
        <w:rPr>
          <w:bCs/>
          <w:sz w:val="22"/>
          <w:szCs w:val="22"/>
        </w:rPr>
        <w:t>i disparit</w:t>
      </w:r>
      <w:r w:rsidRPr="007F3959">
        <w:rPr>
          <w:bCs/>
          <w:sz w:val="22"/>
          <w:szCs w:val="22"/>
        </w:rPr>
        <w:t>ăț</w:t>
      </w:r>
      <w:r w:rsidR="0093217A" w:rsidRPr="007F3959">
        <w:rPr>
          <w:bCs/>
          <w:sz w:val="22"/>
          <w:szCs w:val="22"/>
        </w:rPr>
        <w:t xml:space="preserve">ile dintre mediul rural </w:t>
      </w:r>
      <w:r w:rsidRPr="007F3959">
        <w:rPr>
          <w:bCs/>
          <w:sz w:val="22"/>
          <w:szCs w:val="22"/>
        </w:rPr>
        <w:t>ș</w:t>
      </w:r>
      <w:r w:rsidR="0093217A" w:rsidRPr="007F3959">
        <w:rPr>
          <w:bCs/>
          <w:sz w:val="22"/>
          <w:szCs w:val="22"/>
        </w:rPr>
        <w:t>i urban.</w:t>
      </w:r>
      <w:r w:rsidR="003808FA" w:rsidRPr="007F3959">
        <w:rPr>
          <w:bCs/>
          <w:sz w:val="22"/>
          <w:szCs w:val="22"/>
        </w:rPr>
        <w:t xml:space="preserve"> </w:t>
      </w:r>
    </w:p>
    <w:p w:rsidR="00D95711" w:rsidRPr="007F3959" w:rsidRDefault="0093217A" w:rsidP="00AB6DB2">
      <w:pPr>
        <w:pStyle w:val="Default"/>
        <w:spacing w:line="276" w:lineRule="auto"/>
        <w:ind w:firstLine="708"/>
        <w:jc w:val="both"/>
        <w:rPr>
          <w:bCs/>
          <w:sz w:val="22"/>
          <w:szCs w:val="22"/>
        </w:rPr>
      </w:pPr>
      <w:r w:rsidRPr="007F3959">
        <w:rPr>
          <w:bCs/>
          <w:sz w:val="22"/>
          <w:szCs w:val="22"/>
        </w:rPr>
        <w:t>Pe baza acestui deziderat este necesar</w:t>
      </w:r>
      <w:r w:rsidR="0097329E" w:rsidRPr="007F3959">
        <w:rPr>
          <w:bCs/>
          <w:sz w:val="22"/>
          <w:szCs w:val="22"/>
        </w:rPr>
        <w:t>ă</w:t>
      </w:r>
      <w:r w:rsidRPr="007F3959">
        <w:rPr>
          <w:bCs/>
          <w:sz w:val="22"/>
          <w:szCs w:val="22"/>
        </w:rPr>
        <w:t xml:space="preserve"> prioritizarea </w:t>
      </w:r>
      <w:r w:rsidR="0097329E" w:rsidRPr="007F3959">
        <w:rPr>
          <w:bCs/>
          <w:sz w:val="22"/>
          <w:szCs w:val="22"/>
        </w:rPr>
        <w:t>ș</w:t>
      </w:r>
      <w:r w:rsidRPr="007F3959">
        <w:rPr>
          <w:bCs/>
          <w:sz w:val="22"/>
          <w:szCs w:val="22"/>
        </w:rPr>
        <w:t xml:space="preserve">i </w:t>
      </w:r>
      <w:r w:rsidRPr="007F3959">
        <w:rPr>
          <w:sz w:val="22"/>
          <w:szCs w:val="22"/>
        </w:rPr>
        <w:t>facilitarea înfiinţării şi dezvoltării de microîntreprinderi şi întreprinderi mici în sectorul non-agricol în vederea unei dezvoltări economice durabile prin crearea de locuri</w:t>
      </w:r>
      <w:r w:rsidR="00D95711" w:rsidRPr="007F3959">
        <w:rPr>
          <w:sz w:val="22"/>
          <w:szCs w:val="22"/>
        </w:rPr>
        <w:t xml:space="preserve"> de muncă și reducerea sărăciei.</w:t>
      </w:r>
      <w:r w:rsidR="003808FA" w:rsidRPr="007F3959">
        <w:rPr>
          <w:sz w:val="22"/>
          <w:szCs w:val="22"/>
        </w:rPr>
        <w:t xml:space="preserve"> Potrivit datelor statistice, la nivelul teritoriului își desfășoară activitatea în industria prelucrătoare un număr de 1152 persoane, în sectorul medical un număr de 375 persoane, respectiv în sectorul turistic (hoteluri și restaurante) un număr de 273 persoane. </w:t>
      </w:r>
    </w:p>
    <w:p w:rsidR="0093217A" w:rsidRPr="007F3959" w:rsidRDefault="002800D7" w:rsidP="007F3959">
      <w:pPr>
        <w:pStyle w:val="Default"/>
        <w:spacing w:line="276" w:lineRule="auto"/>
        <w:ind w:firstLine="708"/>
        <w:jc w:val="both"/>
        <w:rPr>
          <w:sz w:val="22"/>
          <w:szCs w:val="22"/>
        </w:rPr>
      </w:pPr>
      <w:r w:rsidRPr="007F3959">
        <w:rPr>
          <w:sz w:val="22"/>
          <w:szCs w:val="22"/>
        </w:rPr>
        <w:t>Această m</w:t>
      </w:r>
      <w:r w:rsidR="003808FA" w:rsidRPr="007F3959">
        <w:rPr>
          <w:sz w:val="22"/>
          <w:szCs w:val="22"/>
        </w:rPr>
        <w:t>ăsura</w:t>
      </w:r>
      <w:r w:rsidR="00DC366C" w:rsidRPr="007F3959">
        <w:rPr>
          <w:sz w:val="22"/>
          <w:szCs w:val="22"/>
        </w:rPr>
        <w:t xml:space="preserve"> va a</w:t>
      </w:r>
      <w:r w:rsidR="003808FA" w:rsidRPr="007F3959">
        <w:rPr>
          <w:sz w:val="22"/>
          <w:szCs w:val="22"/>
        </w:rPr>
        <w:t>corda prioritate sectoarelor</w:t>
      </w:r>
      <w:r w:rsidR="00D95711" w:rsidRPr="007F3959">
        <w:rPr>
          <w:sz w:val="22"/>
          <w:szCs w:val="22"/>
        </w:rPr>
        <w:t xml:space="preserve"> cu potențial ridicat de dezvoltare care sunt în concordanță cu Strategia Națională de Competitivitate, cum ar fi: activitățile de producție, serviciile de agro-turism, serviciile sanitar-veterinare și medicale.</w:t>
      </w:r>
    </w:p>
    <w:p w:rsidR="00D95711" w:rsidRPr="007F3959" w:rsidRDefault="00D95711" w:rsidP="007F3959">
      <w:pPr>
        <w:spacing w:after="0" w:line="276" w:lineRule="auto"/>
        <w:ind w:firstLine="708"/>
        <w:jc w:val="both"/>
        <w:rPr>
          <w:rFonts w:ascii="Trebuchet MS" w:hAnsi="Trebuchet MS"/>
        </w:rPr>
      </w:pPr>
      <w:r w:rsidRPr="007F3959">
        <w:rPr>
          <w:rFonts w:ascii="Trebuchet MS" w:hAnsi="Trebuchet MS"/>
        </w:rPr>
        <w:t xml:space="preserve">Potrivit analizei SWOT, teritoriul GAL Constanța Sud se caracterizează printr-o </w:t>
      </w:r>
      <w:r w:rsidRPr="007F3959">
        <w:rPr>
          <w:rFonts w:ascii="Trebuchet MS" w:hAnsi="Trebuchet MS"/>
          <w:color w:val="000000"/>
        </w:rPr>
        <w:t xml:space="preserve">infrastructură turistică slab dezvoltată din cauza faptului că politicile de dezvoltare ale turismului </w:t>
      </w:r>
      <w:r w:rsidR="007E64B8" w:rsidRPr="007F3959">
        <w:rPr>
          <w:rFonts w:ascii="Trebuchet MS" w:hAnsi="Trebuchet MS"/>
          <w:color w:val="000000"/>
        </w:rPr>
        <w:t xml:space="preserve">de </w:t>
      </w:r>
      <w:r w:rsidRPr="007F3959">
        <w:rPr>
          <w:rFonts w:ascii="Trebuchet MS" w:hAnsi="Trebuchet MS"/>
          <w:color w:val="000000"/>
        </w:rPr>
        <w:t xml:space="preserve">la nivel județean s-au concentrat </w:t>
      </w:r>
      <w:r w:rsidR="007E64B8" w:rsidRPr="007F3959">
        <w:rPr>
          <w:rFonts w:ascii="Trebuchet MS" w:hAnsi="Trebuchet MS"/>
          <w:color w:val="000000"/>
        </w:rPr>
        <w:t xml:space="preserve">în special </w:t>
      </w:r>
      <w:r w:rsidRPr="007F3959">
        <w:rPr>
          <w:rFonts w:ascii="Trebuchet MS" w:hAnsi="Trebuchet MS"/>
          <w:color w:val="000000"/>
        </w:rPr>
        <w:t xml:space="preserve">pe dezvoltarea litoralului nu și în interiorul județului Constanța, aspect care poate fi ameliorat prin </w:t>
      </w:r>
      <w:r w:rsidRPr="007F3959">
        <w:rPr>
          <w:rFonts w:ascii="Trebuchet MS" w:hAnsi="Trebuchet MS" w:cs="TT116o00"/>
        </w:rPr>
        <w:t>dezvoltarea turismului local cu accent pe evidențierea particularităților naturale și culturale ale regiunii</w:t>
      </w:r>
      <w:r w:rsidRPr="007F3959">
        <w:rPr>
          <w:rFonts w:ascii="Trebuchet MS" w:hAnsi="Trebuchet MS"/>
        </w:rPr>
        <w:t xml:space="preserve"> având în vedere faptul că în teritoriu există numeroase</w:t>
      </w:r>
      <w:r w:rsidRPr="007F3959">
        <w:rPr>
          <w:rFonts w:ascii="Trebuchet MS" w:hAnsi="Trebuchet MS" w:cs="TT116o00"/>
        </w:rPr>
        <w:t xml:space="preserve"> obiective de patrimoniu</w:t>
      </w:r>
      <w:r w:rsidRPr="007F3959">
        <w:rPr>
          <w:rFonts w:ascii="Trebuchet MS" w:hAnsi="Trebuchet MS"/>
        </w:rPr>
        <w:t xml:space="preserve">, precum și </w:t>
      </w:r>
      <w:r w:rsidR="003808FA" w:rsidRPr="007F3959">
        <w:rPr>
          <w:rFonts w:ascii="Trebuchet MS" w:hAnsi="Trebuchet MS"/>
        </w:rPr>
        <w:t xml:space="preserve">arii naturale protejate de interes comunitar, respectiv </w:t>
      </w:r>
      <w:r w:rsidRPr="007F3959">
        <w:rPr>
          <w:rFonts w:ascii="Trebuchet MS" w:hAnsi="Trebuchet MS"/>
        </w:rPr>
        <w:t>zone Natura 2000.</w:t>
      </w:r>
    </w:p>
    <w:p w:rsidR="007E64B8" w:rsidRPr="007F3959" w:rsidRDefault="007E64B8" w:rsidP="00AB6DB2">
      <w:pPr>
        <w:spacing w:after="0" w:line="276" w:lineRule="auto"/>
        <w:ind w:firstLine="708"/>
        <w:jc w:val="both"/>
        <w:rPr>
          <w:rFonts w:ascii="Trebuchet MS" w:hAnsi="Trebuchet MS"/>
        </w:rPr>
      </w:pPr>
      <w:r w:rsidRPr="007F3959">
        <w:rPr>
          <w:rFonts w:ascii="Trebuchet MS" w:hAnsi="Trebuchet MS"/>
        </w:rPr>
        <w:t>Această măsură încurajează și stimulează dezvoltare</w:t>
      </w:r>
      <w:r w:rsidR="000F5B67" w:rsidRPr="007F3959">
        <w:rPr>
          <w:rFonts w:ascii="Trebuchet MS" w:hAnsi="Trebuchet MS"/>
        </w:rPr>
        <w:t>a antreprenoriatului rural, prin înfiinţarea şi dezvoltarea afacerilor rurale</w:t>
      </w:r>
      <w:r w:rsidRPr="007F3959">
        <w:rPr>
          <w:rFonts w:ascii="Trebuchet MS" w:hAnsi="Trebuchet MS"/>
        </w:rPr>
        <w:t xml:space="preserve"> în vederea creării de locuri de muncă, valorificării potențialului local și atragerii de investitori. </w:t>
      </w:r>
      <w:r w:rsidR="000F5B67" w:rsidRPr="007F3959">
        <w:rPr>
          <w:rFonts w:ascii="Trebuchet MS" w:hAnsi="Trebuchet MS"/>
        </w:rPr>
        <w:t>O astfel de intervenţie va avea un impact pozitiv asupra populaţiei active, oferind perspective de venituri noi și stabile.</w:t>
      </w:r>
    </w:p>
    <w:p w:rsidR="007E64B8" w:rsidRPr="007F3959" w:rsidRDefault="006A68A7" w:rsidP="00AB6DB2">
      <w:pPr>
        <w:spacing w:after="0" w:line="276" w:lineRule="auto"/>
        <w:ind w:firstLine="708"/>
        <w:jc w:val="both"/>
        <w:rPr>
          <w:rFonts w:ascii="Trebuchet MS" w:hAnsi="Trebuchet MS"/>
          <w:bCs/>
        </w:rPr>
      </w:pPr>
      <w:r w:rsidRPr="007F3959">
        <w:rPr>
          <w:rFonts w:ascii="Trebuchet MS" w:hAnsi="Trebuchet MS"/>
          <w:b/>
          <w:bCs/>
        </w:rPr>
        <w:t>Obiectiv de dezvoltare rurală</w:t>
      </w:r>
      <w:r w:rsidRPr="007F3959">
        <w:rPr>
          <w:rFonts w:ascii="Trebuchet MS" w:hAnsi="Trebuchet MS"/>
          <w:bCs/>
        </w:rPr>
        <w:t xml:space="preserve"> al Reg.(UE) nr.1305/2013:</w:t>
      </w:r>
      <w:r w:rsidRPr="007F3959">
        <w:rPr>
          <w:rFonts w:ascii="Trebuchet MS" w:hAnsi="Trebuchet MS"/>
          <w:b/>
          <w:bCs/>
        </w:rPr>
        <w:t xml:space="preserve"> </w:t>
      </w:r>
      <w:r w:rsidRPr="007F3959">
        <w:rPr>
          <w:rFonts w:ascii="Trebuchet MS" w:hAnsi="Trebuchet MS"/>
          <w:bCs/>
        </w:rPr>
        <w:t>iii) Obținerea unei dezvoltări teritoriale echilibrate a economiilor și comunitățiilor rurale, inclusiv crearea și menținerea de locuri de muncă</w:t>
      </w:r>
    </w:p>
    <w:p w:rsidR="0093217A" w:rsidRPr="007F3959" w:rsidRDefault="0093217A" w:rsidP="00AB6DB2">
      <w:pPr>
        <w:spacing w:after="0" w:line="276" w:lineRule="auto"/>
        <w:ind w:firstLine="708"/>
        <w:jc w:val="both"/>
        <w:rPr>
          <w:rFonts w:ascii="Trebuchet MS" w:hAnsi="Trebuchet MS"/>
        </w:rPr>
      </w:pPr>
      <w:r w:rsidRPr="007F3959">
        <w:rPr>
          <w:rFonts w:ascii="Trebuchet MS" w:hAnsi="Trebuchet MS"/>
          <w:b/>
          <w:bCs/>
        </w:rPr>
        <w:t>Obiective specifice ale măsurii</w:t>
      </w:r>
    </w:p>
    <w:p w:rsidR="006A68A7" w:rsidRPr="007F3959" w:rsidRDefault="0093217A" w:rsidP="00AB6DB2">
      <w:pPr>
        <w:pStyle w:val="Default"/>
        <w:numPr>
          <w:ilvl w:val="0"/>
          <w:numId w:val="7"/>
        </w:numPr>
        <w:tabs>
          <w:tab w:val="left" w:pos="426"/>
        </w:tabs>
        <w:spacing w:line="276" w:lineRule="auto"/>
        <w:ind w:left="0" w:firstLine="0"/>
        <w:jc w:val="both"/>
        <w:rPr>
          <w:bCs/>
          <w:sz w:val="22"/>
          <w:szCs w:val="22"/>
        </w:rPr>
      </w:pPr>
      <w:r w:rsidRPr="007F3959">
        <w:rPr>
          <w:bCs/>
          <w:sz w:val="22"/>
          <w:szCs w:val="22"/>
        </w:rPr>
        <w:t xml:space="preserve">Diversificarea economiei rurale </w:t>
      </w:r>
      <w:r w:rsidR="00B43C8A" w:rsidRPr="007F3959">
        <w:rPr>
          <w:bCs/>
          <w:sz w:val="22"/>
          <w:szCs w:val="22"/>
        </w:rPr>
        <w:t>în vederea</w:t>
      </w:r>
      <w:r w:rsidRPr="007F3959">
        <w:rPr>
          <w:bCs/>
          <w:sz w:val="22"/>
          <w:szCs w:val="22"/>
        </w:rPr>
        <w:t xml:space="preserve"> dezvolt</w:t>
      </w:r>
      <w:r w:rsidR="006A68A7" w:rsidRPr="007F3959">
        <w:rPr>
          <w:bCs/>
          <w:sz w:val="22"/>
          <w:szCs w:val="22"/>
        </w:rPr>
        <w:t>ării</w:t>
      </w:r>
      <w:r w:rsidRPr="007F3959">
        <w:rPr>
          <w:bCs/>
          <w:sz w:val="22"/>
          <w:szCs w:val="22"/>
        </w:rPr>
        <w:t xml:space="preserve"> economic</w:t>
      </w:r>
      <w:r w:rsidR="006A68A7" w:rsidRPr="007F3959">
        <w:rPr>
          <w:bCs/>
          <w:sz w:val="22"/>
          <w:szCs w:val="22"/>
        </w:rPr>
        <w:t>e</w:t>
      </w:r>
      <w:r w:rsidRPr="007F3959">
        <w:rPr>
          <w:bCs/>
          <w:sz w:val="22"/>
          <w:szCs w:val="22"/>
        </w:rPr>
        <w:t xml:space="preserve"> a </w:t>
      </w:r>
      <w:r w:rsidR="006A68A7" w:rsidRPr="007F3959">
        <w:rPr>
          <w:bCs/>
          <w:sz w:val="22"/>
          <w:szCs w:val="22"/>
        </w:rPr>
        <w:t>teritoriului prin</w:t>
      </w:r>
      <w:r w:rsidRPr="007F3959">
        <w:rPr>
          <w:bCs/>
          <w:sz w:val="22"/>
          <w:szCs w:val="22"/>
        </w:rPr>
        <w:t xml:space="preserve"> eradicarea s</w:t>
      </w:r>
      <w:r w:rsidR="00AB6DB2">
        <w:rPr>
          <w:bCs/>
          <w:sz w:val="22"/>
          <w:szCs w:val="22"/>
        </w:rPr>
        <w:t>ără</w:t>
      </w:r>
      <w:r w:rsidRPr="007F3959">
        <w:rPr>
          <w:bCs/>
          <w:sz w:val="22"/>
          <w:szCs w:val="22"/>
        </w:rPr>
        <w:t xml:space="preserve">ciei </w:t>
      </w:r>
    </w:p>
    <w:p w:rsidR="0093217A" w:rsidRPr="007F3959" w:rsidRDefault="00AB6DB2" w:rsidP="007F3959">
      <w:pPr>
        <w:pStyle w:val="Default"/>
        <w:numPr>
          <w:ilvl w:val="0"/>
          <w:numId w:val="7"/>
        </w:numPr>
        <w:spacing w:line="276" w:lineRule="auto"/>
        <w:jc w:val="both"/>
        <w:rPr>
          <w:bCs/>
          <w:sz w:val="22"/>
          <w:szCs w:val="22"/>
        </w:rPr>
      </w:pPr>
      <w:r>
        <w:rPr>
          <w:bCs/>
          <w:sz w:val="22"/>
          <w:szCs w:val="22"/>
        </w:rPr>
        <w:t>Î</w:t>
      </w:r>
      <w:r w:rsidR="0093217A" w:rsidRPr="007F3959">
        <w:rPr>
          <w:bCs/>
          <w:sz w:val="22"/>
          <w:szCs w:val="22"/>
        </w:rPr>
        <w:t>ncurajarea menținerii și dezvoltării activităților meșteșugărești tradiționale.</w:t>
      </w:r>
    </w:p>
    <w:p w:rsidR="006A68A7" w:rsidRPr="007F3959" w:rsidRDefault="0093217A" w:rsidP="007F3959">
      <w:pPr>
        <w:pStyle w:val="Default"/>
        <w:numPr>
          <w:ilvl w:val="0"/>
          <w:numId w:val="7"/>
        </w:numPr>
        <w:spacing w:line="276" w:lineRule="auto"/>
        <w:jc w:val="both"/>
        <w:rPr>
          <w:bCs/>
          <w:sz w:val="22"/>
          <w:szCs w:val="22"/>
        </w:rPr>
      </w:pPr>
      <w:r w:rsidRPr="007F3959">
        <w:rPr>
          <w:bCs/>
          <w:sz w:val="22"/>
          <w:szCs w:val="22"/>
        </w:rPr>
        <w:t>Crearea de locuri de muncă</w:t>
      </w:r>
    </w:p>
    <w:p w:rsidR="007E64B8" w:rsidRPr="007F3959" w:rsidRDefault="006A68A7" w:rsidP="007F3959">
      <w:pPr>
        <w:pStyle w:val="Default"/>
        <w:spacing w:line="276" w:lineRule="auto"/>
        <w:ind w:firstLine="709"/>
        <w:jc w:val="both"/>
        <w:rPr>
          <w:bCs/>
          <w:color w:val="auto"/>
          <w:sz w:val="22"/>
          <w:szCs w:val="22"/>
        </w:rPr>
      </w:pPr>
      <w:r w:rsidRPr="007F3959">
        <w:rPr>
          <w:bCs/>
          <w:sz w:val="22"/>
          <w:szCs w:val="22"/>
        </w:rPr>
        <w:lastRenderedPageBreak/>
        <w:t>Măsură contribuie la priorit</w:t>
      </w:r>
      <w:r w:rsidR="00EB1423" w:rsidRPr="007F3959">
        <w:rPr>
          <w:bCs/>
          <w:sz w:val="22"/>
          <w:szCs w:val="22"/>
        </w:rPr>
        <w:t>at</w:t>
      </w:r>
      <w:r w:rsidRPr="007F3959">
        <w:rPr>
          <w:bCs/>
          <w:sz w:val="22"/>
          <w:szCs w:val="22"/>
        </w:rPr>
        <w:t>ea P6: Promovarea incluziunii sociale, a reducerii sărăciei și a dezvoltării economice în zonele rurale, prevăzută la art. 5, Reg. (UE) nr. 1305/2013.</w:t>
      </w:r>
      <w:r w:rsidR="0053382D" w:rsidRPr="007F3959">
        <w:rPr>
          <w:bCs/>
          <w:sz w:val="22"/>
          <w:szCs w:val="22"/>
        </w:rPr>
        <w:t xml:space="preserve"> </w:t>
      </w:r>
      <w:r w:rsidR="00EB1423" w:rsidRPr="007F3959">
        <w:rPr>
          <w:bCs/>
          <w:sz w:val="22"/>
          <w:szCs w:val="22"/>
        </w:rPr>
        <w:t>Măsura</w:t>
      </w:r>
      <w:r w:rsidR="00EB1423" w:rsidRPr="007F3959">
        <w:rPr>
          <w:bCs/>
          <w:color w:val="auto"/>
          <w:sz w:val="22"/>
          <w:szCs w:val="22"/>
        </w:rPr>
        <w:t xml:space="preserve"> corespunde obiectivelor art.19</w:t>
      </w:r>
      <w:r w:rsidR="00820F29">
        <w:rPr>
          <w:bCs/>
          <w:color w:val="auto"/>
          <w:sz w:val="22"/>
          <w:szCs w:val="22"/>
        </w:rPr>
        <w:t>-</w:t>
      </w:r>
      <w:bookmarkStart w:id="0" w:name="_GoBack"/>
      <w:bookmarkEnd w:id="0"/>
      <w:r w:rsidR="00EB1423" w:rsidRPr="007F3959">
        <w:rPr>
          <w:bCs/>
          <w:color w:val="auto"/>
          <w:sz w:val="22"/>
          <w:szCs w:val="22"/>
        </w:rPr>
        <w:t xml:space="preserve"> Dezvoltarea exploatațiilor și a întreprinderilor, din Reg. (UE) nr. 1305/2013.</w:t>
      </w:r>
    </w:p>
    <w:p w:rsidR="007E64B8" w:rsidRPr="007F3959" w:rsidRDefault="006A68A7" w:rsidP="007F3959">
      <w:pPr>
        <w:pStyle w:val="Default"/>
        <w:spacing w:line="276" w:lineRule="auto"/>
        <w:ind w:firstLine="709"/>
        <w:jc w:val="both"/>
        <w:rPr>
          <w:bCs/>
          <w:color w:val="auto"/>
          <w:sz w:val="22"/>
          <w:szCs w:val="22"/>
        </w:rPr>
      </w:pPr>
      <w:r w:rsidRPr="007F3959">
        <w:rPr>
          <w:bCs/>
          <w:sz w:val="22"/>
          <w:szCs w:val="22"/>
        </w:rPr>
        <w:t xml:space="preserve">Măsura </w:t>
      </w:r>
      <w:r w:rsidR="0093217A" w:rsidRPr="007F3959">
        <w:rPr>
          <w:sz w:val="22"/>
          <w:szCs w:val="22"/>
        </w:rPr>
        <w:t xml:space="preserve">contribuie la DI 6A </w:t>
      </w:r>
      <w:r w:rsidR="0093217A" w:rsidRPr="007F3959">
        <w:rPr>
          <w:sz w:val="22"/>
          <w:szCs w:val="22"/>
          <w:lang w:val="fr-FR"/>
        </w:rPr>
        <w:t>Facilitarea diversificării, a înfiinţării şi a dezvoltării de întreprinderi mici, precum</w:t>
      </w:r>
      <w:r w:rsidR="0053382D" w:rsidRPr="007F3959">
        <w:rPr>
          <w:sz w:val="22"/>
          <w:szCs w:val="22"/>
          <w:lang w:val="fr-FR"/>
        </w:rPr>
        <w:t xml:space="preserve"> şi crearea de locuri de muncă</w:t>
      </w:r>
      <w:r w:rsidR="0066231D" w:rsidRPr="007F3959">
        <w:rPr>
          <w:sz w:val="22"/>
          <w:szCs w:val="22"/>
        </w:rPr>
        <w:t>.</w:t>
      </w:r>
      <w:r w:rsidR="00875963" w:rsidRPr="007F3959">
        <w:rPr>
          <w:sz w:val="22"/>
          <w:szCs w:val="22"/>
        </w:rPr>
        <w:t xml:space="preserve"> </w:t>
      </w:r>
      <w:r w:rsidR="0046513D" w:rsidRPr="007F3959">
        <w:rPr>
          <w:sz w:val="22"/>
          <w:szCs w:val="22"/>
        </w:rPr>
        <w:t>Măsura contribuie la obiectivele transversale ale Reg. (UE) nr. 1305/2013, art. 5 prin</w:t>
      </w:r>
      <w:r w:rsidR="0046513D" w:rsidRPr="007F3959">
        <w:rPr>
          <w:rFonts w:cs="EUAlbertina"/>
          <w:sz w:val="22"/>
          <w:szCs w:val="22"/>
        </w:rPr>
        <w:t xml:space="preserve"> punctul (6) promovarea incluziunii sociale, a reducerii sărăciei și a dezvoltării economice în zonele rurale.</w:t>
      </w:r>
    </w:p>
    <w:p w:rsidR="008669A4" w:rsidRPr="007F3959" w:rsidRDefault="0066231D" w:rsidP="007F3959">
      <w:pPr>
        <w:pStyle w:val="Default"/>
        <w:spacing w:line="276" w:lineRule="auto"/>
        <w:ind w:firstLine="709"/>
        <w:jc w:val="both"/>
        <w:rPr>
          <w:bCs/>
          <w:color w:val="auto"/>
          <w:sz w:val="22"/>
          <w:szCs w:val="22"/>
        </w:rPr>
      </w:pPr>
      <w:r w:rsidRPr="007F3959">
        <w:rPr>
          <w:sz w:val="22"/>
          <w:szCs w:val="22"/>
        </w:rPr>
        <w:t>Complementaritate</w:t>
      </w:r>
      <w:r w:rsidR="0046513D" w:rsidRPr="007F3959">
        <w:rPr>
          <w:sz w:val="22"/>
          <w:szCs w:val="22"/>
        </w:rPr>
        <w:t>a cu alte măsuri din SDL: M4</w:t>
      </w:r>
      <w:r w:rsidRPr="007F3959">
        <w:rPr>
          <w:sz w:val="22"/>
          <w:szCs w:val="22"/>
        </w:rPr>
        <w:t xml:space="preserve"> este complementară cu M1 </w:t>
      </w:r>
      <w:r w:rsidR="0034740A">
        <w:rPr>
          <w:sz w:val="22"/>
          <w:szCs w:val="22"/>
        </w:rPr>
        <w:t>–</w:t>
      </w:r>
      <w:r w:rsidRPr="007F3959">
        <w:rPr>
          <w:sz w:val="22"/>
          <w:szCs w:val="22"/>
        </w:rPr>
        <w:t xml:space="preserve"> </w:t>
      </w:r>
      <w:r w:rsidR="0034740A">
        <w:rPr>
          <w:sz w:val="22"/>
          <w:szCs w:val="22"/>
        </w:rPr>
        <w:t>Înființare și m</w:t>
      </w:r>
      <w:r w:rsidRPr="007F3959">
        <w:rPr>
          <w:bCs/>
          <w:sz w:val="22"/>
          <w:szCs w:val="22"/>
        </w:rPr>
        <w:t xml:space="preserve">odernizare exploatații agricole și M2 </w:t>
      </w:r>
      <w:r w:rsidR="00F57414" w:rsidRPr="007F3959">
        <w:rPr>
          <w:bCs/>
          <w:sz w:val="22"/>
          <w:szCs w:val="22"/>
        </w:rPr>
        <w:t>–</w:t>
      </w:r>
      <w:r w:rsidRPr="007F3959">
        <w:rPr>
          <w:bCs/>
          <w:sz w:val="22"/>
          <w:szCs w:val="22"/>
        </w:rPr>
        <w:t xml:space="preserve"> </w:t>
      </w:r>
      <w:r w:rsidR="00F57414" w:rsidRPr="007F3959">
        <w:rPr>
          <w:bCs/>
          <w:sz w:val="22"/>
          <w:szCs w:val="22"/>
        </w:rPr>
        <w:t>Instalarea tinerilor fermeri</w:t>
      </w:r>
      <w:r w:rsidRPr="007F3959">
        <w:rPr>
          <w:bCs/>
          <w:sz w:val="22"/>
          <w:szCs w:val="22"/>
        </w:rPr>
        <w:t xml:space="preserve">, </w:t>
      </w:r>
      <w:r w:rsidR="0034740A">
        <w:rPr>
          <w:bCs/>
          <w:sz w:val="22"/>
          <w:szCs w:val="22"/>
        </w:rPr>
        <w:t>respectiv M3-</w:t>
      </w:r>
      <w:r w:rsidR="0033298C" w:rsidRPr="007F3959">
        <w:rPr>
          <w:bCs/>
          <w:sz w:val="22"/>
          <w:szCs w:val="22"/>
        </w:rPr>
        <w:t>Sprijin pentru înfiinţarea de activităţi non-</w:t>
      </w:r>
      <w:r w:rsidR="0033298C" w:rsidRPr="00FB552F">
        <w:rPr>
          <w:bCs/>
          <w:sz w:val="22"/>
          <w:szCs w:val="22"/>
        </w:rPr>
        <w:t>agricole</w:t>
      </w:r>
      <w:r w:rsidR="00AF7072" w:rsidRPr="00FB552F">
        <w:rPr>
          <w:bCs/>
          <w:sz w:val="22"/>
          <w:szCs w:val="22"/>
        </w:rPr>
        <w:t xml:space="preserve"> și M6 Investiții în infrastructura socială</w:t>
      </w:r>
      <w:r w:rsidR="0033298C" w:rsidRPr="00FB552F">
        <w:rPr>
          <w:bCs/>
          <w:sz w:val="22"/>
          <w:szCs w:val="22"/>
        </w:rPr>
        <w:t xml:space="preserve"> </w:t>
      </w:r>
      <w:r w:rsidR="0046513D" w:rsidRPr="00FB552F">
        <w:rPr>
          <w:bCs/>
          <w:sz w:val="22"/>
          <w:szCs w:val="22"/>
        </w:rPr>
        <w:t>întrucât beneficiarii direcți/indirecți ai acesteia se regăsesc și în celelalte măsuri, respect</w:t>
      </w:r>
      <w:r w:rsidR="002F46CD" w:rsidRPr="00FB552F">
        <w:rPr>
          <w:bCs/>
          <w:sz w:val="22"/>
          <w:szCs w:val="22"/>
        </w:rPr>
        <w:t>â</w:t>
      </w:r>
      <w:r w:rsidR="0046513D" w:rsidRPr="00FB552F">
        <w:rPr>
          <w:bCs/>
          <w:sz w:val="22"/>
          <w:szCs w:val="22"/>
        </w:rPr>
        <w:t xml:space="preserve">ndu-se astfel </w:t>
      </w:r>
      <w:r w:rsidR="008669A4" w:rsidRPr="00FB552F">
        <w:rPr>
          <w:bCs/>
          <w:sz w:val="22"/>
          <w:szCs w:val="22"/>
          <w:u w:val="single"/>
        </w:rPr>
        <w:t>criteriul de selecție CS 4.2</w:t>
      </w:r>
      <w:r w:rsidR="0034740A" w:rsidRPr="00FB552F">
        <w:rPr>
          <w:bCs/>
          <w:sz w:val="22"/>
          <w:szCs w:val="22"/>
        </w:rPr>
        <w:t xml:space="preserve"> </w:t>
      </w:r>
      <w:r w:rsidR="0046513D" w:rsidRPr="00FB552F">
        <w:rPr>
          <w:bCs/>
          <w:sz w:val="22"/>
          <w:szCs w:val="22"/>
        </w:rPr>
        <w:t>privind complementaritatea intervențiilor propuse în SDL. M</w:t>
      </w:r>
      <w:r w:rsidR="0046513D" w:rsidRPr="00FB552F">
        <w:rPr>
          <w:sz w:val="22"/>
          <w:szCs w:val="22"/>
        </w:rPr>
        <w:t xml:space="preserve">ăsura </w:t>
      </w:r>
      <w:r w:rsidRPr="00FB552F">
        <w:rPr>
          <w:bCs/>
          <w:sz w:val="22"/>
          <w:szCs w:val="22"/>
        </w:rPr>
        <w:t xml:space="preserve">vizează </w:t>
      </w:r>
      <w:r w:rsidR="0046513D" w:rsidRPr="00FB552F">
        <w:rPr>
          <w:bCs/>
          <w:sz w:val="22"/>
          <w:szCs w:val="22"/>
        </w:rPr>
        <w:t xml:space="preserve">de asemenea </w:t>
      </w:r>
      <w:r w:rsidRPr="00FB552F">
        <w:rPr>
          <w:bCs/>
          <w:sz w:val="22"/>
          <w:szCs w:val="22"/>
        </w:rPr>
        <w:t>diversificarea activitățiii agricole</w:t>
      </w:r>
      <w:r w:rsidRPr="007F3959">
        <w:rPr>
          <w:bCs/>
          <w:sz w:val="22"/>
          <w:szCs w:val="22"/>
        </w:rPr>
        <w:t>, prin promovarea de activități non-agricole, având prioritate persoanele care anterior depunerii cererii de finanțare au practicat activități agricole.</w:t>
      </w:r>
      <w:r w:rsidRPr="007F3959">
        <w:rPr>
          <w:sz w:val="22"/>
          <w:szCs w:val="22"/>
          <w:highlight w:val="yellow"/>
        </w:rPr>
        <w:t xml:space="preserve"> </w:t>
      </w:r>
    </w:p>
    <w:p w:rsidR="00085FF9" w:rsidRPr="007F3959" w:rsidRDefault="0066231D" w:rsidP="007F3959">
      <w:pPr>
        <w:pStyle w:val="Default"/>
        <w:spacing w:line="276" w:lineRule="auto"/>
        <w:ind w:firstLine="709"/>
        <w:jc w:val="both"/>
        <w:rPr>
          <w:bCs/>
          <w:sz w:val="22"/>
          <w:szCs w:val="22"/>
        </w:rPr>
      </w:pPr>
      <w:r w:rsidRPr="007F3959">
        <w:rPr>
          <w:sz w:val="22"/>
          <w:szCs w:val="22"/>
        </w:rPr>
        <w:t>Sinergi</w:t>
      </w:r>
      <w:r w:rsidR="00BA153F" w:rsidRPr="007F3959">
        <w:rPr>
          <w:sz w:val="22"/>
          <w:szCs w:val="22"/>
        </w:rPr>
        <w:t>a cu alte măsuri din SDL:M4</w:t>
      </w:r>
      <w:r w:rsidRPr="007F3959">
        <w:rPr>
          <w:sz w:val="22"/>
          <w:szCs w:val="22"/>
        </w:rPr>
        <w:t xml:space="preserve"> este sinergică cu </w:t>
      </w:r>
      <w:r w:rsidR="0033298C" w:rsidRPr="007F3959">
        <w:rPr>
          <w:sz w:val="22"/>
          <w:szCs w:val="22"/>
        </w:rPr>
        <w:t xml:space="preserve">M3 Sprijin pentru înfiinţarea de activităţi non-agricole, M5 Investiții în infrastructura de bază la scară mica, </w:t>
      </w:r>
      <w:r w:rsidR="0033298C" w:rsidRPr="007F3959">
        <w:rPr>
          <w:bCs/>
          <w:sz w:val="22"/>
          <w:szCs w:val="22"/>
        </w:rPr>
        <w:t>și M6 Investiții în infrastructură socială deoarece vizează îmbunătățirea calității vieții, co</w:t>
      </w:r>
      <w:r w:rsidR="0077754D" w:rsidRPr="007F3959">
        <w:rPr>
          <w:bCs/>
          <w:sz w:val="22"/>
          <w:szCs w:val="22"/>
        </w:rPr>
        <w:t xml:space="preserve">ntribuind la aceeași prioritate </w:t>
      </w:r>
      <w:r w:rsidR="0033298C" w:rsidRPr="007F3959">
        <w:rPr>
          <w:bCs/>
          <w:sz w:val="22"/>
          <w:szCs w:val="22"/>
        </w:rPr>
        <w:t>P6: Promovarea incluziunii sociale, a reducerii sărăciei și a dezvoltării economice în zonele rurale prin crearea și menținerea de locuri de muncă</w:t>
      </w:r>
      <w:r w:rsidR="0046513D" w:rsidRPr="007F3959">
        <w:rPr>
          <w:bCs/>
          <w:sz w:val="22"/>
          <w:szCs w:val="22"/>
        </w:rPr>
        <w:t>, astfel se respectă</w:t>
      </w:r>
      <w:r w:rsidR="008669A4" w:rsidRPr="007F3959">
        <w:rPr>
          <w:bCs/>
          <w:sz w:val="22"/>
          <w:szCs w:val="22"/>
        </w:rPr>
        <w:t xml:space="preserve"> </w:t>
      </w:r>
      <w:r w:rsidR="008669A4" w:rsidRPr="007F3959">
        <w:rPr>
          <w:bCs/>
          <w:sz w:val="22"/>
          <w:szCs w:val="22"/>
          <w:u w:val="single"/>
        </w:rPr>
        <w:t>criteriul de selecție CS 4.1</w:t>
      </w:r>
      <w:r w:rsidR="008669A4" w:rsidRPr="007F3959">
        <w:rPr>
          <w:bCs/>
          <w:sz w:val="22"/>
          <w:szCs w:val="22"/>
        </w:rPr>
        <w:t xml:space="preserve"> – privind s</w:t>
      </w:r>
      <w:r w:rsidR="0046513D" w:rsidRPr="007F3959">
        <w:rPr>
          <w:bCs/>
          <w:sz w:val="22"/>
          <w:szCs w:val="22"/>
        </w:rPr>
        <w:t>inergia dintre măsurile propuse.</w:t>
      </w:r>
      <w:r w:rsidR="00034E20" w:rsidRPr="007F3959">
        <w:rPr>
          <w:bCs/>
          <w:sz w:val="22"/>
          <w:szCs w:val="22"/>
        </w:rPr>
        <w:t xml:space="preserve"> </w:t>
      </w:r>
    </w:p>
    <w:p w:rsidR="00810228" w:rsidRPr="007F3959" w:rsidRDefault="00810228" w:rsidP="007F3959">
      <w:pPr>
        <w:pStyle w:val="Default"/>
        <w:spacing w:line="276" w:lineRule="auto"/>
        <w:ind w:firstLine="709"/>
        <w:jc w:val="both"/>
        <w:rPr>
          <w:bCs/>
          <w:sz w:val="22"/>
          <w:szCs w:val="22"/>
        </w:rPr>
      </w:pPr>
      <w:r w:rsidRPr="007F3959">
        <w:rPr>
          <w:sz w:val="22"/>
          <w:szCs w:val="22"/>
        </w:rPr>
        <w:t xml:space="preserve">Această măsură este încadrată pe </w:t>
      </w:r>
      <w:r w:rsidR="00EC1BDA" w:rsidRPr="007F3959">
        <w:rPr>
          <w:sz w:val="22"/>
          <w:szCs w:val="22"/>
        </w:rPr>
        <w:t xml:space="preserve">domeniul de intervenție </w:t>
      </w:r>
      <w:r w:rsidRPr="007F3959">
        <w:rPr>
          <w:sz w:val="22"/>
          <w:szCs w:val="22"/>
        </w:rPr>
        <w:t xml:space="preserve">6A și rezultă </w:t>
      </w:r>
      <w:r w:rsidRPr="007F3959">
        <w:rPr>
          <w:bCs/>
          <w:sz w:val="22"/>
          <w:szCs w:val="22"/>
        </w:rPr>
        <w:t xml:space="preserve">dintr-o </w:t>
      </w:r>
      <w:r w:rsidRPr="007F3959">
        <w:rPr>
          <w:rFonts w:cs="Arial"/>
          <w:sz w:val="22"/>
          <w:szCs w:val="22"/>
        </w:rPr>
        <w:t xml:space="preserve">alternativă strategică de tip </w:t>
      </w:r>
      <w:r w:rsidR="00085FF9" w:rsidRPr="007F3959">
        <w:rPr>
          <w:rFonts w:cs="Arial"/>
          <w:sz w:val="22"/>
          <w:szCs w:val="22"/>
        </w:rPr>
        <w:t>WO, prin care slăbiciunile zonei sunt diminuate pentru a profita la maxim de oportunitățile oferite de mediul extern</w:t>
      </w:r>
      <w:r w:rsidRPr="007F3959">
        <w:rPr>
          <w:rFonts w:cs="Arial"/>
          <w:sz w:val="22"/>
          <w:szCs w:val="22"/>
        </w:rPr>
        <w:t xml:space="preserve">, prin sprijinirea activităților non-agricole în vederea promovării identității locale, cu scopul dezvoltării economico-sociale a teritoriului </w:t>
      </w:r>
      <w:r w:rsidR="00034E20" w:rsidRPr="007F3959">
        <w:rPr>
          <w:rFonts w:cs="Arial"/>
          <w:sz w:val="22"/>
          <w:szCs w:val="22"/>
        </w:rPr>
        <w:t xml:space="preserve">și creșterii </w:t>
      </w:r>
      <w:r w:rsidRPr="007F3959">
        <w:rPr>
          <w:rFonts w:cs="Arial"/>
          <w:sz w:val="22"/>
          <w:szCs w:val="22"/>
        </w:rPr>
        <w:t xml:space="preserve">calității vieții. </w:t>
      </w:r>
    </w:p>
    <w:p w:rsidR="0046513D" w:rsidRPr="007F3959" w:rsidRDefault="0046513D" w:rsidP="007F3959">
      <w:pPr>
        <w:pStyle w:val="Default"/>
        <w:spacing w:line="276" w:lineRule="auto"/>
        <w:jc w:val="both"/>
        <w:rPr>
          <w:bCs/>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2. Valoarea adăugată a măsurii </w:t>
      </w:r>
    </w:p>
    <w:p w:rsidR="0093217A" w:rsidRPr="007F3959" w:rsidRDefault="0093217A" w:rsidP="007F3959">
      <w:pPr>
        <w:pStyle w:val="Default"/>
        <w:spacing w:line="276" w:lineRule="auto"/>
        <w:jc w:val="both"/>
        <w:rPr>
          <w:sz w:val="22"/>
          <w:szCs w:val="22"/>
          <w:lang w:val="fr-FR"/>
        </w:rPr>
      </w:pPr>
      <w:r w:rsidRPr="007F3959">
        <w:rPr>
          <w:sz w:val="22"/>
          <w:szCs w:val="22"/>
        </w:rPr>
        <w:t>M</w:t>
      </w:r>
      <w:r w:rsidR="002F5D76">
        <w:rPr>
          <w:sz w:val="22"/>
          <w:szCs w:val="22"/>
        </w:rPr>
        <w:t>ă</w:t>
      </w:r>
      <w:r w:rsidRPr="007F3959">
        <w:rPr>
          <w:sz w:val="22"/>
          <w:szCs w:val="22"/>
        </w:rPr>
        <w:t xml:space="preserve">sura contribuie la </w:t>
      </w:r>
      <w:r w:rsidRPr="007F3959">
        <w:rPr>
          <w:sz w:val="22"/>
          <w:szCs w:val="22"/>
          <w:lang w:val="fr-FR"/>
        </w:rPr>
        <w:t>:</w:t>
      </w:r>
    </w:p>
    <w:p w:rsidR="0093217A" w:rsidRPr="007F3959" w:rsidRDefault="0093217A" w:rsidP="002F5D76">
      <w:pPr>
        <w:pStyle w:val="Default"/>
        <w:numPr>
          <w:ilvl w:val="0"/>
          <w:numId w:val="25"/>
        </w:numPr>
        <w:spacing w:line="276" w:lineRule="auto"/>
        <w:jc w:val="both"/>
        <w:rPr>
          <w:sz w:val="22"/>
          <w:szCs w:val="22"/>
          <w:lang w:val="fr-FR"/>
        </w:rPr>
      </w:pPr>
      <w:r w:rsidRPr="007F3959">
        <w:rPr>
          <w:sz w:val="22"/>
          <w:szCs w:val="22"/>
          <w:lang w:val="fr-FR"/>
        </w:rPr>
        <w:t xml:space="preserve">Stimularea activităților economice noi din sfera serviciilor pentru populatie sau pentru alte activitati economice non-agricole din teritoriul GAL </w:t>
      </w:r>
      <w:r w:rsidR="0046513D" w:rsidRPr="007F3959">
        <w:rPr>
          <w:sz w:val="22"/>
          <w:szCs w:val="22"/>
          <w:lang w:val="fr-FR"/>
        </w:rPr>
        <w:t>Constan</w:t>
      </w:r>
      <w:r w:rsidR="0046513D" w:rsidRPr="007F3959">
        <w:rPr>
          <w:sz w:val="22"/>
          <w:szCs w:val="22"/>
        </w:rPr>
        <w:t>ța Sud</w:t>
      </w:r>
    </w:p>
    <w:p w:rsidR="0093217A" w:rsidRPr="007F3959" w:rsidRDefault="0093217A" w:rsidP="002F5D76">
      <w:pPr>
        <w:pStyle w:val="Default"/>
        <w:numPr>
          <w:ilvl w:val="0"/>
          <w:numId w:val="25"/>
        </w:numPr>
        <w:spacing w:line="276" w:lineRule="auto"/>
        <w:jc w:val="both"/>
        <w:rPr>
          <w:sz w:val="22"/>
          <w:szCs w:val="22"/>
          <w:lang w:val="fr-FR"/>
        </w:rPr>
      </w:pPr>
      <w:r w:rsidRPr="007F3959">
        <w:rPr>
          <w:sz w:val="22"/>
          <w:szCs w:val="22"/>
          <w:lang w:val="fr-FR"/>
        </w:rPr>
        <w:t xml:space="preserve">Dezvoltarea resurselor umane </w:t>
      </w:r>
      <w:r w:rsidR="002F5D76">
        <w:rPr>
          <w:sz w:val="22"/>
          <w:szCs w:val="22"/>
          <w:lang w:val="fr-FR"/>
        </w:rPr>
        <w:t>ș</w:t>
      </w:r>
      <w:r w:rsidRPr="007F3959">
        <w:rPr>
          <w:sz w:val="22"/>
          <w:szCs w:val="22"/>
          <w:lang w:val="fr-FR"/>
        </w:rPr>
        <w:t>i utilizarea de know-how</w:t>
      </w:r>
    </w:p>
    <w:p w:rsidR="00896285" w:rsidRPr="007F3959" w:rsidRDefault="0093217A" w:rsidP="002F5D76">
      <w:pPr>
        <w:pStyle w:val="Default"/>
        <w:numPr>
          <w:ilvl w:val="0"/>
          <w:numId w:val="25"/>
        </w:numPr>
        <w:spacing w:line="276" w:lineRule="auto"/>
        <w:jc w:val="both"/>
        <w:rPr>
          <w:sz w:val="22"/>
          <w:szCs w:val="22"/>
          <w:lang w:val="fr-FR"/>
        </w:rPr>
      </w:pPr>
      <w:r w:rsidRPr="007F3959">
        <w:rPr>
          <w:sz w:val="22"/>
          <w:szCs w:val="22"/>
          <w:lang w:val="fr-FR"/>
        </w:rPr>
        <w:t>Crearea de noi locuri de munc</w:t>
      </w:r>
      <w:r w:rsidR="002F5D76">
        <w:rPr>
          <w:sz w:val="22"/>
          <w:szCs w:val="22"/>
          <w:lang w:val="fr-FR"/>
        </w:rPr>
        <w:t>ă</w:t>
      </w:r>
    </w:p>
    <w:p w:rsidR="00896285" w:rsidRPr="007F3959" w:rsidRDefault="00896285" w:rsidP="002F5D76">
      <w:pPr>
        <w:pStyle w:val="Default"/>
        <w:spacing w:line="276" w:lineRule="auto"/>
        <w:jc w:val="both"/>
        <w:rPr>
          <w:sz w:val="22"/>
          <w:szCs w:val="22"/>
        </w:rPr>
      </w:pPr>
      <w:r w:rsidRPr="007F3959">
        <w:rPr>
          <w:sz w:val="22"/>
          <w:szCs w:val="22"/>
        </w:rPr>
        <w:t xml:space="preserve">Măsura vizează încurajarea și susținerea întreprinzătorilor din domeniul non-agricol pentru </w:t>
      </w:r>
    </w:p>
    <w:p w:rsidR="00F57414" w:rsidRPr="007F3959" w:rsidRDefault="0077754D" w:rsidP="002F5D76">
      <w:pPr>
        <w:pStyle w:val="Default"/>
        <w:spacing w:line="276" w:lineRule="auto"/>
        <w:jc w:val="both"/>
        <w:rPr>
          <w:sz w:val="22"/>
          <w:szCs w:val="22"/>
        </w:rPr>
      </w:pPr>
      <w:r w:rsidRPr="007F3959">
        <w:rPr>
          <w:sz w:val="22"/>
          <w:szCs w:val="22"/>
        </w:rPr>
        <w:t>înființarea</w:t>
      </w:r>
      <w:r w:rsidR="00896285" w:rsidRPr="007F3959">
        <w:rPr>
          <w:rFonts w:cs="Times New Roman"/>
          <w:sz w:val="22"/>
          <w:szCs w:val="22"/>
        </w:rPr>
        <w:t>/</w:t>
      </w:r>
      <w:r w:rsidR="00896285" w:rsidRPr="007F3959">
        <w:rPr>
          <w:sz w:val="22"/>
          <w:szCs w:val="22"/>
        </w:rPr>
        <w:t xml:space="preserve">dezvoltarea activităților neagricole în </w:t>
      </w:r>
      <w:r w:rsidRPr="007F3959">
        <w:rPr>
          <w:sz w:val="22"/>
          <w:szCs w:val="22"/>
        </w:rPr>
        <w:t>localitățile</w:t>
      </w:r>
      <w:r w:rsidR="00896285" w:rsidRPr="007F3959">
        <w:rPr>
          <w:sz w:val="22"/>
          <w:szCs w:val="22"/>
        </w:rPr>
        <w:t xml:space="preserve"> din teritoriul </w:t>
      </w:r>
      <w:r w:rsidR="00E36D52">
        <w:rPr>
          <w:sz w:val="22"/>
          <w:szCs w:val="22"/>
        </w:rPr>
        <w:t xml:space="preserve">acoperit de </w:t>
      </w:r>
      <w:r w:rsidR="00896285" w:rsidRPr="007F3959">
        <w:rPr>
          <w:sz w:val="22"/>
          <w:szCs w:val="22"/>
        </w:rPr>
        <w:t>GAL</w:t>
      </w:r>
      <w:r w:rsidRPr="007F3959">
        <w:rPr>
          <w:sz w:val="22"/>
          <w:szCs w:val="22"/>
        </w:rPr>
        <w:t xml:space="preserve"> Constanța Sud</w:t>
      </w:r>
      <w:r w:rsidR="00896285" w:rsidRPr="007F3959">
        <w:rPr>
          <w:sz w:val="22"/>
          <w:szCs w:val="22"/>
        </w:rPr>
        <w:t>.</w:t>
      </w:r>
      <w:r w:rsidRPr="007F3959">
        <w:rPr>
          <w:sz w:val="22"/>
          <w:szCs w:val="22"/>
        </w:rPr>
        <w:t xml:space="preserve"> </w:t>
      </w:r>
      <w:r w:rsidR="00896285" w:rsidRPr="007F3959">
        <w:rPr>
          <w:sz w:val="22"/>
          <w:szCs w:val="22"/>
        </w:rPr>
        <w:t xml:space="preserve">Sunt încurajate întreprinderile din domeniul non-agricol care asigură desfacerea activității proprii pe teritoriul a două sau mai multe UAT-uri din GAL. </w:t>
      </w:r>
    </w:p>
    <w:p w:rsidR="0093217A" w:rsidRPr="007F3959" w:rsidRDefault="00896285" w:rsidP="007F3959">
      <w:pPr>
        <w:pStyle w:val="Default"/>
        <w:spacing w:line="276" w:lineRule="auto"/>
        <w:jc w:val="both"/>
        <w:rPr>
          <w:sz w:val="22"/>
          <w:szCs w:val="22"/>
        </w:rPr>
      </w:pPr>
      <w:r w:rsidRPr="007F3959">
        <w:rPr>
          <w:sz w:val="22"/>
          <w:szCs w:val="22"/>
        </w:rPr>
        <w:t>Măsura vizează încurajar</w:t>
      </w:r>
      <w:r w:rsidR="0077754D" w:rsidRPr="007F3959">
        <w:rPr>
          <w:sz w:val="22"/>
          <w:szCs w:val="22"/>
        </w:rPr>
        <w:t xml:space="preserve">ea și susținerea agroturismului, în vederea promovării potențialului teritoriului. </w:t>
      </w:r>
    </w:p>
    <w:p w:rsidR="000F46F9" w:rsidRPr="007F3959" w:rsidRDefault="000F46F9"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3. Trimiteri la alte acte legislative </w:t>
      </w:r>
    </w:p>
    <w:p w:rsidR="00896285" w:rsidRPr="007F3959" w:rsidRDefault="00896285" w:rsidP="007F3959">
      <w:pPr>
        <w:pStyle w:val="Default"/>
        <w:numPr>
          <w:ilvl w:val="0"/>
          <w:numId w:val="7"/>
        </w:numPr>
        <w:spacing w:line="276" w:lineRule="auto"/>
        <w:ind w:left="357" w:hanging="357"/>
        <w:jc w:val="both"/>
        <w:rPr>
          <w:sz w:val="22"/>
          <w:szCs w:val="22"/>
        </w:rPr>
      </w:pPr>
      <w:r w:rsidRPr="007F3959">
        <w:rPr>
          <w:sz w:val="22"/>
          <w:szCs w:val="22"/>
        </w:rPr>
        <w:t>Reg. (UE) 1303/2013, Reg. (UE) 1305/2013, Reg. (UE) nr. 807/2014</w:t>
      </w:r>
      <w:r w:rsidRPr="007F3959">
        <w:rPr>
          <w:rFonts w:cs="Times New Roman"/>
          <w:sz w:val="22"/>
          <w:szCs w:val="22"/>
        </w:rPr>
        <w:t>;</w:t>
      </w:r>
    </w:p>
    <w:p w:rsidR="001B49DF" w:rsidRPr="007F3959" w:rsidRDefault="00896285" w:rsidP="007F3959">
      <w:pPr>
        <w:pStyle w:val="Default"/>
        <w:numPr>
          <w:ilvl w:val="0"/>
          <w:numId w:val="7"/>
        </w:numPr>
        <w:spacing w:line="276" w:lineRule="auto"/>
        <w:ind w:left="357" w:hanging="357"/>
        <w:jc w:val="both"/>
        <w:rPr>
          <w:sz w:val="22"/>
          <w:szCs w:val="22"/>
        </w:rPr>
      </w:pPr>
      <w:r w:rsidRPr="007F3959">
        <w:rPr>
          <w:sz w:val="22"/>
          <w:szCs w:val="22"/>
        </w:rPr>
        <w:t>Ordonanța de urgență nr. 44/2008 privind desfășurarea activităților economice de către persoanele fizice autorizate, întreprinderile individuale, întreprinderile familiale cu modificările și completările ulterioare</w:t>
      </w:r>
      <w:r w:rsidRPr="007F3959">
        <w:rPr>
          <w:rFonts w:cs="Times New Roman"/>
          <w:sz w:val="22"/>
          <w:szCs w:val="22"/>
        </w:rPr>
        <w:t>;</w:t>
      </w:r>
    </w:p>
    <w:p w:rsidR="000D723E" w:rsidRPr="007F3959" w:rsidRDefault="000D723E" w:rsidP="007F3959">
      <w:pPr>
        <w:pStyle w:val="Default"/>
        <w:numPr>
          <w:ilvl w:val="0"/>
          <w:numId w:val="7"/>
        </w:numPr>
        <w:spacing w:line="276" w:lineRule="auto"/>
        <w:ind w:left="357" w:hanging="357"/>
        <w:jc w:val="both"/>
        <w:rPr>
          <w:sz w:val="22"/>
          <w:szCs w:val="22"/>
        </w:rPr>
      </w:pPr>
      <w:r w:rsidRPr="007F3959">
        <w:rPr>
          <w:sz w:val="22"/>
          <w:szCs w:val="22"/>
        </w:rPr>
        <w:lastRenderedPageBreak/>
        <w:t>Reg (UE) 1407/2013 privind aplicarea art. 107 și 108 din Tratatul privind funcționarea Uniunii Europene referitor a ajutoarele de  minimis</w:t>
      </w:r>
    </w:p>
    <w:p w:rsidR="000D723E" w:rsidRPr="007F3959" w:rsidRDefault="000D723E"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4. Beneficiari direcți/indirecți (grup țintă) </w:t>
      </w:r>
    </w:p>
    <w:p w:rsidR="0093217A" w:rsidRPr="007F3959" w:rsidRDefault="0093217A" w:rsidP="007F3959">
      <w:pPr>
        <w:pStyle w:val="Default"/>
        <w:spacing w:line="276" w:lineRule="auto"/>
        <w:rPr>
          <w:b/>
          <w:sz w:val="22"/>
          <w:szCs w:val="22"/>
          <w:lang w:val="en-US"/>
        </w:rPr>
      </w:pPr>
      <w:r w:rsidRPr="007F3959">
        <w:rPr>
          <w:b/>
          <w:sz w:val="22"/>
          <w:szCs w:val="22"/>
        </w:rPr>
        <w:t>Beneficiari direcți</w:t>
      </w:r>
      <w:r w:rsidRPr="007F3959">
        <w:rPr>
          <w:b/>
          <w:sz w:val="22"/>
          <w:szCs w:val="22"/>
          <w:lang w:val="en-US"/>
        </w:rPr>
        <w:t xml:space="preserve">: </w:t>
      </w:r>
    </w:p>
    <w:p w:rsidR="00EE31D0" w:rsidRPr="007F3959" w:rsidRDefault="00EE31D0" w:rsidP="00AC4B69">
      <w:pPr>
        <w:pStyle w:val="Default"/>
        <w:numPr>
          <w:ilvl w:val="0"/>
          <w:numId w:val="7"/>
        </w:numPr>
        <w:spacing w:line="276" w:lineRule="auto"/>
        <w:jc w:val="both"/>
        <w:rPr>
          <w:sz w:val="22"/>
          <w:szCs w:val="22"/>
          <w:lang w:val="en-US"/>
        </w:rPr>
      </w:pPr>
      <w:r w:rsidRPr="007F3959">
        <w:rPr>
          <w:sz w:val="22"/>
          <w:szCs w:val="22"/>
          <w:lang w:val="en-US"/>
        </w:rPr>
        <w:t>Micro-întreprinderi și întreprinderi mici existente și nou înființate din spațiul rural (start-ups)</w:t>
      </w:r>
      <w:r w:rsidRPr="007F3959">
        <w:rPr>
          <w:rFonts w:cs="Times New Roman"/>
          <w:sz w:val="22"/>
          <w:szCs w:val="22"/>
          <w:lang w:val="en-US"/>
        </w:rPr>
        <w:t>;</w:t>
      </w:r>
    </w:p>
    <w:p w:rsidR="000D723E" w:rsidRPr="007F3959" w:rsidRDefault="00EE31D0" w:rsidP="00AC4B69">
      <w:pPr>
        <w:pStyle w:val="Default"/>
        <w:numPr>
          <w:ilvl w:val="0"/>
          <w:numId w:val="7"/>
        </w:numPr>
        <w:spacing w:line="276" w:lineRule="auto"/>
        <w:jc w:val="both"/>
        <w:rPr>
          <w:sz w:val="22"/>
          <w:szCs w:val="22"/>
          <w:lang w:val="en-US"/>
        </w:rPr>
      </w:pPr>
      <w:r w:rsidRPr="007F3959">
        <w:rPr>
          <w:sz w:val="22"/>
          <w:szCs w:val="22"/>
          <w:lang w:val="en-US"/>
        </w:rPr>
        <w:t>Fermieri sau membrii unei gospodării agricole, care își diversifică activitatea de bază agricolă prin dezvoltarea unei activități non-agricole în teritoriul GAL Constanța Sud în cadrul întreprinderii deja existente încadrabile în microîntreprinderi și întreprinderi mici. Persoanele fizice neautorizate nu sunt eligibile.</w:t>
      </w:r>
    </w:p>
    <w:p w:rsidR="0093217A" w:rsidRPr="007F3959" w:rsidRDefault="0093217A" w:rsidP="00AC4B69">
      <w:pPr>
        <w:pStyle w:val="Default"/>
        <w:spacing w:line="276" w:lineRule="auto"/>
        <w:rPr>
          <w:b/>
          <w:sz w:val="22"/>
          <w:szCs w:val="22"/>
          <w:lang w:val="en-US"/>
        </w:rPr>
      </w:pPr>
      <w:r w:rsidRPr="007F3959">
        <w:rPr>
          <w:b/>
          <w:sz w:val="22"/>
          <w:szCs w:val="22"/>
        </w:rPr>
        <w:t>Beneficiari indirecți</w:t>
      </w:r>
      <w:r w:rsidRPr="007F3959">
        <w:rPr>
          <w:b/>
          <w:sz w:val="22"/>
          <w:szCs w:val="22"/>
          <w:lang w:val="en-US"/>
        </w:rPr>
        <w:t xml:space="preserve">: </w:t>
      </w:r>
    </w:p>
    <w:p w:rsidR="0093217A" w:rsidRPr="007F3959" w:rsidRDefault="0093217A" w:rsidP="00AC4B69">
      <w:pPr>
        <w:pStyle w:val="Default"/>
        <w:numPr>
          <w:ilvl w:val="0"/>
          <w:numId w:val="7"/>
        </w:numPr>
        <w:spacing w:line="276" w:lineRule="auto"/>
        <w:rPr>
          <w:sz w:val="22"/>
          <w:szCs w:val="22"/>
        </w:rPr>
      </w:pPr>
      <w:r w:rsidRPr="007F3959">
        <w:rPr>
          <w:sz w:val="22"/>
          <w:szCs w:val="22"/>
          <w:lang w:val="en-US"/>
        </w:rPr>
        <w:t>persoane din categoria populației active aflat</w:t>
      </w:r>
      <w:r w:rsidR="00ED7345" w:rsidRPr="007F3959">
        <w:rPr>
          <w:sz w:val="22"/>
          <w:szCs w:val="22"/>
          <w:lang w:val="en-US"/>
        </w:rPr>
        <w:t>e în căutarea unui loc de muncă</w:t>
      </w:r>
    </w:p>
    <w:p w:rsidR="00ED7345" w:rsidRPr="007F3959" w:rsidRDefault="00ED7345" w:rsidP="00AC4B69">
      <w:pPr>
        <w:pStyle w:val="Default"/>
        <w:numPr>
          <w:ilvl w:val="0"/>
          <w:numId w:val="7"/>
        </w:numPr>
        <w:spacing w:line="276" w:lineRule="auto"/>
        <w:rPr>
          <w:sz w:val="22"/>
          <w:szCs w:val="22"/>
        </w:rPr>
      </w:pPr>
      <w:r w:rsidRPr="007F3959">
        <w:rPr>
          <w:sz w:val="22"/>
          <w:szCs w:val="22"/>
          <w:lang w:val="en-US"/>
        </w:rPr>
        <w:t>administra</w:t>
      </w:r>
      <w:r w:rsidRPr="007F3959">
        <w:rPr>
          <w:sz w:val="22"/>
          <w:szCs w:val="22"/>
        </w:rPr>
        <w:t>ția locală care încasează taxe mai mari ca urmare a dezvoltării afacerilor la nivel local.</w:t>
      </w:r>
    </w:p>
    <w:p w:rsidR="000F46F9" w:rsidRDefault="002C69E3" w:rsidP="00320FE9">
      <w:pPr>
        <w:pStyle w:val="Default"/>
        <w:spacing w:line="276" w:lineRule="auto"/>
        <w:jc w:val="both"/>
        <w:rPr>
          <w:sz w:val="22"/>
          <w:szCs w:val="22"/>
        </w:rPr>
      </w:pPr>
      <w:r>
        <w:rPr>
          <w:sz w:val="22"/>
          <w:szCs w:val="22"/>
        </w:rPr>
        <w:t xml:space="preserve">În ceea ce privește complementaritatea, </w:t>
      </w:r>
      <w:r w:rsidR="006E206C">
        <w:rPr>
          <w:sz w:val="22"/>
          <w:szCs w:val="22"/>
        </w:rPr>
        <w:t>M4/6A se adresează inclusiv celor care au beneficiat</w:t>
      </w:r>
      <w:r w:rsidR="002B4002">
        <w:rPr>
          <w:sz w:val="22"/>
          <w:szCs w:val="22"/>
        </w:rPr>
        <w:t xml:space="preserve"> de finanțare</w:t>
      </w:r>
      <w:r w:rsidR="006E206C">
        <w:rPr>
          <w:sz w:val="22"/>
          <w:szCs w:val="22"/>
        </w:rPr>
        <w:t xml:space="preserve"> direct/indirec</w:t>
      </w:r>
      <w:r w:rsidR="002B4002">
        <w:rPr>
          <w:sz w:val="22"/>
          <w:szCs w:val="22"/>
        </w:rPr>
        <w:t>t</w:t>
      </w:r>
      <w:r w:rsidR="006E206C">
        <w:rPr>
          <w:sz w:val="22"/>
          <w:szCs w:val="22"/>
        </w:rPr>
        <w:t xml:space="preserve"> (î</w:t>
      </w:r>
      <w:r w:rsidR="002B4002">
        <w:rPr>
          <w:sz w:val="22"/>
          <w:szCs w:val="22"/>
        </w:rPr>
        <w:t>n</w:t>
      </w:r>
      <w:r w:rsidR="002B4746">
        <w:rPr>
          <w:sz w:val="22"/>
          <w:szCs w:val="22"/>
        </w:rPr>
        <w:t xml:space="preserve"> calitate de beneficiar final) pe măsura</w:t>
      </w:r>
      <w:r w:rsidR="006E206C">
        <w:rPr>
          <w:sz w:val="22"/>
          <w:szCs w:val="22"/>
        </w:rPr>
        <w:t xml:space="preserve"> M1/2A</w:t>
      </w:r>
      <w:r w:rsidR="00E02623">
        <w:rPr>
          <w:sz w:val="22"/>
          <w:szCs w:val="22"/>
        </w:rPr>
        <w:t>,5D</w:t>
      </w:r>
      <w:r w:rsidR="006E206C">
        <w:rPr>
          <w:sz w:val="22"/>
          <w:szCs w:val="22"/>
        </w:rPr>
        <w:t>, M2/2B, M3/6A</w:t>
      </w:r>
      <w:r w:rsidR="002B4746">
        <w:rPr>
          <w:sz w:val="22"/>
          <w:szCs w:val="22"/>
        </w:rPr>
        <w:t xml:space="preserve"> sau</w:t>
      </w:r>
      <w:r w:rsidR="006E206C">
        <w:rPr>
          <w:sz w:val="22"/>
          <w:szCs w:val="22"/>
        </w:rPr>
        <w:t xml:space="preserve"> </w:t>
      </w:r>
      <w:r w:rsidR="006E206C" w:rsidRPr="00320FE9">
        <w:rPr>
          <w:sz w:val="22"/>
          <w:szCs w:val="22"/>
        </w:rPr>
        <w:t>M6/6B</w:t>
      </w:r>
      <w:r w:rsidR="006E206C">
        <w:rPr>
          <w:sz w:val="22"/>
          <w:szCs w:val="22"/>
        </w:rPr>
        <w:t>, astfel</w:t>
      </w:r>
      <w:r w:rsidR="002B4746" w:rsidRPr="002B4746">
        <w:rPr>
          <w:sz w:val="22"/>
          <w:szCs w:val="22"/>
        </w:rPr>
        <w:t>:</w:t>
      </w:r>
    </w:p>
    <w:p w:rsidR="006E206C" w:rsidRPr="002B4002" w:rsidRDefault="006E206C" w:rsidP="002B4002">
      <w:pPr>
        <w:pStyle w:val="Default"/>
        <w:spacing w:line="276" w:lineRule="auto"/>
        <w:jc w:val="both"/>
        <w:rPr>
          <w:sz w:val="22"/>
          <w:szCs w:val="22"/>
          <w:lang w:val="en-US"/>
        </w:rPr>
      </w:pPr>
      <w:r w:rsidRPr="007F3959">
        <w:rPr>
          <w:b/>
          <w:sz w:val="22"/>
          <w:szCs w:val="22"/>
        </w:rPr>
        <w:t>Beneficiari direcți</w:t>
      </w:r>
      <w:r w:rsidRPr="007F3959">
        <w:rPr>
          <w:b/>
          <w:sz w:val="22"/>
          <w:szCs w:val="22"/>
          <w:lang w:val="en-US"/>
        </w:rPr>
        <w:t xml:space="preserve">: </w:t>
      </w:r>
      <w:r w:rsidR="002B4002" w:rsidRPr="002B4002">
        <w:rPr>
          <w:sz w:val="22"/>
          <w:szCs w:val="22"/>
          <w:lang w:val="en-US"/>
        </w:rPr>
        <w:t>fermieri care au beneficiat de sprijin în cadrul măsurii M1/2A,</w:t>
      </w:r>
      <w:r w:rsidR="00E02623">
        <w:rPr>
          <w:sz w:val="22"/>
          <w:szCs w:val="22"/>
          <w:lang w:val="en-US"/>
        </w:rPr>
        <w:t xml:space="preserve">5D </w:t>
      </w:r>
      <w:r w:rsidR="002B4002" w:rsidRPr="002B4002">
        <w:rPr>
          <w:sz w:val="22"/>
          <w:szCs w:val="22"/>
          <w:lang w:val="en-US"/>
        </w:rPr>
        <w:t xml:space="preserve">respectiv M2/2B, precum și persoane juridice, microîntreprinderi și întreprinderi mici nou înființate sau existente din teritoriul GAL, care doresc sa-si diversifice activitatea prin înfiintarea de activități non-agricole prin măsura M3/6A, sau persoane juridice care au obținut finanțare prin </w:t>
      </w:r>
      <w:r w:rsidR="002B4002" w:rsidRPr="00320FE9">
        <w:rPr>
          <w:sz w:val="22"/>
          <w:szCs w:val="22"/>
          <w:lang w:val="en-US"/>
        </w:rPr>
        <w:t>M6/6B,</w:t>
      </w:r>
      <w:r w:rsidR="002B4002" w:rsidRPr="002B4002">
        <w:rPr>
          <w:sz w:val="22"/>
          <w:szCs w:val="22"/>
          <w:lang w:val="en-US"/>
        </w:rPr>
        <w:t xml:space="preserve"> care se regăsesc și în categoria beneficiarilor eligibili din cadrul prezentei măsuri. </w:t>
      </w:r>
    </w:p>
    <w:p w:rsidR="009727E2" w:rsidRPr="009727E2" w:rsidRDefault="002B4002" w:rsidP="009727E2">
      <w:pPr>
        <w:pStyle w:val="Default"/>
        <w:spacing w:line="276" w:lineRule="auto"/>
        <w:jc w:val="both"/>
        <w:rPr>
          <w:b/>
          <w:sz w:val="22"/>
          <w:szCs w:val="22"/>
          <w:lang w:val="en-US"/>
        </w:rPr>
      </w:pPr>
      <w:r w:rsidRPr="007F3959">
        <w:rPr>
          <w:b/>
          <w:sz w:val="22"/>
          <w:szCs w:val="22"/>
        </w:rPr>
        <w:t>Beneficiari indirecți</w:t>
      </w:r>
      <w:r w:rsidRPr="007F3959">
        <w:rPr>
          <w:b/>
          <w:sz w:val="22"/>
          <w:szCs w:val="22"/>
          <w:lang w:val="en-US"/>
        </w:rPr>
        <w:t xml:space="preserve">: </w:t>
      </w:r>
      <w:r w:rsidR="009727E2">
        <w:rPr>
          <w:sz w:val="22"/>
          <w:szCs w:val="22"/>
        </w:rPr>
        <w:t>consumatorii finali care achiziționează produsele obținute de beneficiarii măsurilor M1/2A,5D M2/2B, care pot demara o activitate non-agricolă</w:t>
      </w:r>
      <w:r w:rsidR="009727E2">
        <w:rPr>
          <w:b/>
          <w:sz w:val="22"/>
          <w:szCs w:val="22"/>
          <w:lang w:val="en-US"/>
        </w:rPr>
        <w:t xml:space="preserve">, </w:t>
      </w:r>
      <w:r w:rsidR="009727E2">
        <w:rPr>
          <w:sz w:val="22"/>
          <w:szCs w:val="22"/>
        </w:rPr>
        <w:t>persoane care au fost angajate, prin implementarea măsurii M6/6B și care la randul lor doresc să înființeze sau sa modernizeze o activitate non-agricolă în teritoriul</w:t>
      </w:r>
      <w:r w:rsidR="00320FE9">
        <w:rPr>
          <w:sz w:val="22"/>
          <w:szCs w:val="22"/>
        </w:rPr>
        <w:t xml:space="preserve"> acoperit de </w:t>
      </w:r>
      <w:r w:rsidR="009727E2">
        <w:rPr>
          <w:sz w:val="22"/>
          <w:szCs w:val="22"/>
        </w:rPr>
        <w:t xml:space="preserve"> GAL Constanța Sud. </w:t>
      </w:r>
    </w:p>
    <w:p w:rsidR="006E206C" w:rsidRPr="007F3959" w:rsidRDefault="006E206C" w:rsidP="007F3959">
      <w:pPr>
        <w:pStyle w:val="Default"/>
        <w:spacing w:line="276" w:lineRule="auto"/>
        <w:ind w:left="360"/>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5. Tip de sprijin în conformitate cu prevederile art. 67 al Reg. (UE) nr. 1303/2013</w:t>
      </w:r>
    </w:p>
    <w:p w:rsidR="00EE31D0" w:rsidRPr="007F3959" w:rsidRDefault="00EE31D0" w:rsidP="007F3959">
      <w:pPr>
        <w:pStyle w:val="Default"/>
        <w:numPr>
          <w:ilvl w:val="0"/>
          <w:numId w:val="32"/>
        </w:numPr>
        <w:spacing w:line="276" w:lineRule="auto"/>
        <w:jc w:val="both"/>
        <w:rPr>
          <w:bCs/>
          <w:sz w:val="22"/>
          <w:szCs w:val="22"/>
        </w:rPr>
      </w:pPr>
      <w:r w:rsidRPr="007F3959">
        <w:rPr>
          <w:bCs/>
          <w:sz w:val="22"/>
          <w:szCs w:val="22"/>
        </w:rPr>
        <w:t>Rambursarea costurilor eligibile suportate și plătite efectiv</w:t>
      </w:r>
      <w:r w:rsidRPr="007F3959">
        <w:rPr>
          <w:rFonts w:cs="Times New Roman"/>
          <w:bCs/>
          <w:sz w:val="22"/>
          <w:szCs w:val="22"/>
        </w:rPr>
        <w:t>;</w:t>
      </w:r>
    </w:p>
    <w:p w:rsidR="00EE31D0" w:rsidRPr="007F3959" w:rsidRDefault="00EE31D0" w:rsidP="007F3959">
      <w:pPr>
        <w:pStyle w:val="Default"/>
        <w:numPr>
          <w:ilvl w:val="0"/>
          <w:numId w:val="32"/>
        </w:numPr>
        <w:spacing w:line="276" w:lineRule="auto"/>
        <w:jc w:val="both"/>
        <w:rPr>
          <w:bCs/>
          <w:sz w:val="22"/>
          <w:szCs w:val="22"/>
        </w:rPr>
      </w:pPr>
      <w:r w:rsidRPr="007F3959">
        <w:rPr>
          <w:bCs/>
          <w:sz w:val="22"/>
          <w:szCs w:val="22"/>
        </w:rPr>
        <w:t xml:space="preserve">Plăți în avans </w:t>
      </w:r>
      <w:r w:rsidRPr="007F3959">
        <w:rPr>
          <w:sz w:val="22"/>
          <w:szCs w:val="22"/>
        </w:rPr>
        <w:t>cu condiția constituirii unei garanții bancare sau a unei garanții echivalente corespunzătoare procentului de 100% din valoarea avansului, în conformitate cu art. 45 (4) și art. 63 ale Reg. (UE) nr. 1305/2013.</w:t>
      </w:r>
    </w:p>
    <w:p w:rsidR="000F46F9" w:rsidRPr="007F3959" w:rsidRDefault="000F46F9" w:rsidP="007F3959">
      <w:pPr>
        <w:pStyle w:val="Default"/>
        <w:spacing w:line="276" w:lineRule="auto"/>
        <w:ind w:left="360"/>
        <w:jc w:val="both"/>
        <w:rPr>
          <w:bCs/>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6. Tipuri de acțiuni eligibile și neeligibile </w:t>
      </w:r>
    </w:p>
    <w:p w:rsidR="0093217A" w:rsidRPr="007F3959" w:rsidRDefault="0093217A" w:rsidP="007F3959">
      <w:pPr>
        <w:pStyle w:val="Default"/>
        <w:spacing w:line="276" w:lineRule="auto"/>
        <w:rPr>
          <w:b/>
          <w:sz w:val="22"/>
          <w:szCs w:val="22"/>
          <w:lang w:val="en-US"/>
        </w:rPr>
      </w:pPr>
      <w:r w:rsidRPr="007F3959">
        <w:rPr>
          <w:b/>
          <w:sz w:val="22"/>
          <w:szCs w:val="22"/>
        </w:rPr>
        <w:t>Ac</w:t>
      </w:r>
      <w:r w:rsidR="00AC4B69">
        <w:rPr>
          <w:b/>
          <w:sz w:val="22"/>
          <w:szCs w:val="22"/>
        </w:rPr>
        <w:t>ț</w:t>
      </w:r>
      <w:r w:rsidRPr="007F3959">
        <w:rPr>
          <w:b/>
          <w:sz w:val="22"/>
          <w:szCs w:val="22"/>
        </w:rPr>
        <w:t>iuni eligibile</w:t>
      </w:r>
      <w:r w:rsidRPr="007F3959">
        <w:rPr>
          <w:b/>
          <w:sz w:val="22"/>
          <w:szCs w:val="22"/>
          <w:lang w:val="en-US"/>
        </w:rPr>
        <w:t>:</w:t>
      </w:r>
    </w:p>
    <w:p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construcţia, extinderea şi/sau modernizarea şi dotarea clădirilor;</w:t>
      </w:r>
    </w:p>
    <w:p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cost</w:t>
      </w:r>
      <w:r w:rsidR="004B6679" w:rsidRPr="007F3959">
        <w:rPr>
          <w:rFonts w:ascii="Trebuchet MS" w:hAnsi="Trebuchet MS" w:cs="Calibri"/>
        </w:rPr>
        <w:t xml:space="preserve">urile de instalare, inclusiv </w:t>
      </w:r>
      <w:r w:rsidRPr="007F3959">
        <w:rPr>
          <w:rFonts w:ascii="Trebuchet MS" w:hAnsi="Trebuchet MS" w:cs="Calibri"/>
        </w:rPr>
        <w:t>leasing de utilaje, instalaţii şi echipamente noi;</w:t>
      </w:r>
    </w:p>
    <w:p w:rsidR="00A034D4" w:rsidRPr="007F3959" w:rsidRDefault="00A034D4" w:rsidP="007F3959">
      <w:pPr>
        <w:pStyle w:val="ListParagraph"/>
        <w:numPr>
          <w:ilvl w:val="0"/>
          <w:numId w:val="28"/>
        </w:numPr>
        <w:autoSpaceDE w:val="0"/>
        <w:autoSpaceDN w:val="0"/>
        <w:adjustRightInd w:val="0"/>
        <w:spacing w:after="0" w:line="276" w:lineRule="auto"/>
        <w:jc w:val="both"/>
        <w:rPr>
          <w:rFonts w:ascii="Trebuchet MS" w:hAnsi="Trebuchet MS" w:cs="Calibri"/>
        </w:rPr>
      </w:pPr>
      <w:r w:rsidRPr="007F3959">
        <w:rPr>
          <w:rFonts w:ascii="Trebuchet MS" w:hAnsi="Trebuchet MS" w:cs="Calibri"/>
        </w:rPr>
        <w:t>investiții intangibile: achiziționarea sau dezvoltarea de software și achiziționarea de brevete</w:t>
      </w:r>
      <w:r w:rsidRPr="007F3959">
        <w:rPr>
          <w:rFonts w:ascii="Trebuchet MS" w:hAnsi="Trebuchet MS"/>
        </w:rPr>
        <w:t xml:space="preserve">, </w:t>
      </w:r>
      <w:r w:rsidRPr="007F3959">
        <w:rPr>
          <w:rFonts w:ascii="Trebuchet MS" w:hAnsi="Trebuchet MS" w:cs="Calibri"/>
        </w:rPr>
        <w:t>licențe, drepturi de autor, mărci</w:t>
      </w:r>
      <w:r w:rsidRPr="007F3959">
        <w:rPr>
          <w:rFonts w:ascii="Trebuchet MS" w:hAnsi="Trebuchet MS"/>
        </w:rPr>
        <w:t>;</w:t>
      </w:r>
    </w:p>
    <w:p w:rsidR="00A034D4" w:rsidRPr="007F3959" w:rsidRDefault="00A034D4" w:rsidP="007F3959">
      <w:pPr>
        <w:pStyle w:val="Default"/>
        <w:numPr>
          <w:ilvl w:val="0"/>
          <w:numId w:val="28"/>
        </w:numPr>
        <w:spacing w:line="276" w:lineRule="auto"/>
        <w:jc w:val="both"/>
        <w:rPr>
          <w:rFonts w:cs="Calibri"/>
          <w:sz w:val="22"/>
          <w:szCs w:val="22"/>
        </w:rPr>
      </w:pPr>
      <w:r w:rsidRPr="007F3959">
        <w:rPr>
          <w:rFonts w:cs="Calibri"/>
          <w:sz w:val="22"/>
          <w:szCs w:val="22"/>
        </w:rPr>
        <w:t>înființarea/modernizarea de firme de profil non-agricol</w:t>
      </w:r>
      <w:r w:rsidRPr="007F3959">
        <w:rPr>
          <w:rFonts w:cs="Times New Roman"/>
          <w:sz w:val="22"/>
          <w:szCs w:val="22"/>
        </w:rPr>
        <w:t xml:space="preserve">; </w:t>
      </w:r>
    </w:p>
    <w:p w:rsidR="00A034D4" w:rsidRPr="007F3959" w:rsidRDefault="00A034D4" w:rsidP="007F3959">
      <w:pPr>
        <w:pStyle w:val="Default"/>
        <w:numPr>
          <w:ilvl w:val="0"/>
          <w:numId w:val="28"/>
        </w:numPr>
        <w:spacing w:line="276" w:lineRule="auto"/>
        <w:jc w:val="both"/>
        <w:rPr>
          <w:rFonts w:cs="Calibri"/>
          <w:sz w:val="22"/>
          <w:szCs w:val="22"/>
        </w:rPr>
      </w:pPr>
      <w:r w:rsidRPr="007F3959">
        <w:rPr>
          <w:rFonts w:cs="Calibri"/>
          <w:sz w:val="22"/>
          <w:szCs w:val="22"/>
        </w:rPr>
        <w:t xml:space="preserve">înființarea de </w:t>
      </w:r>
      <w:r w:rsidR="0053786B" w:rsidRPr="007F3959">
        <w:rPr>
          <w:rFonts w:cs="Calibri"/>
          <w:sz w:val="22"/>
          <w:szCs w:val="22"/>
        </w:rPr>
        <w:t xml:space="preserve">ateliere </w:t>
      </w:r>
      <w:r w:rsidRPr="007F3959">
        <w:rPr>
          <w:rFonts w:cs="Calibri"/>
          <w:sz w:val="22"/>
          <w:szCs w:val="22"/>
        </w:rPr>
        <w:t>meșteșugărești</w:t>
      </w:r>
      <w:r w:rsidRPr="007F3959">
        <w:rPr>
          <w:rFonts w:cs="Times New Roman"/>
          <w:sz w:val="22"/>
          <w:szCs w:val="22"/>
        </w:rPr>
        <w:t>;</w:t>
      </w:r>
    </w:p>
    <w:p w:rsidR="00A034D4" w:rsidRPr="007F3959" w:rsidRDefault="0053786B" w:rsidP="007F3959">
      <w:pPr>
        <w:pStyle w:val="Default"/>
        <w:numPr>
          <w:ilvl w:val="0"/>
          <w:numId w:val="28"/>
        </w:numPr>
        <w:spacing w:line="276" w:lineRule="auto"/>
        <w:jc w:val="both"/>
        <w:rPr>
          <w:rFonts w:cs="Calibri"/>
          <w:sz w:val="22"/>
          <w:szCs w:val="22"/>
        </w:rPr>
      </w:pPr>
      <w:r w:rsidRPr="007F3959">
        <w:rPr>
          <w:rFonts w:cs="Calibri"/>
          <w:sz w:val="22"/>
          <w:szCs w:val="22"/>
        </w:rPr>
        <w:t>construcția, extinderea/</w:t>
      </w:r>
      <w:r w:rsidR="00A034D4" w:rsidRPr="007F3959">
        <w:rPr>
          <w:rFonts w:cs="Calibri"/>
          <w:sz w:val="22"/>
          <w:szCs w:val="22"/>
        </w:rPr>
        <w:t>modernizarea și dotarea agropensiunilor și a altor structuri de primire turistică (camping, sat de vacanță, bungalow-uri etc.)</w:t>
      </w:r>
      <w:r w:rsidR="00A034D4" w:rsidRPr="007F3959">
        <w:rPr>
          <w:rFonts w:cs="Times New Roman"/>
          <w:sz w:val="22"/>
          <w:szCs w:val="22"/>
        </w:rPr>
        <w:t>;</w:t>
      </w:r>
    </w:p>
    <w:p w:rsidR="004B6679" w:rsidRPr="007F3959" w:rsidRDefault="00A034D4" w:rsidP="007F3959">
      <w:pPr>
        <w:pStyle w:val="Default"/>
        <w:numPr>
          <w:ilvl w:val="0"/>
          <w:numId w:val="28"/>
        </w:numPr>
        <w:spacing w:line="276" w:lineRule="auto"/>
        <w:jc w:val="both"/>
        <w:rPr>
          <w:b/>
          <w:sz w:val="22"/>
          <w:szCs w:val="22"/>
          <w:lang w:val="en-US"/>
        </w:rPr>
      </w:pPr>
      <w:r w:rsidRPr="007F3959">
        <w:rPr>
          <w:rFonts w:cs="Calibri"/>
          <w:sz w:val="22"/>
          <w:szCs w:val="22"/>
        </w:rPr>
        <w:lastRenderedPageBreak/>
        <w:t>înființarea/modernizarea/do</w:t>
      </w:r>
      <w:r w:rsidR="0053786B" w:rsidRPr="007F3959">
        <w:rPr>
          <w:rFonts w:cs="Calibri"/>
          <w:sz w:val="22"/>
          <w:szCs w:val="22"/>
        </w:rPr>
        <w:t xml:space="preserve">tarea prin activități de agrement </w:t>
      </w:r>
      <w:r w:rsidRPr="007F3959">
        <w:rPr>
          <w:rFonts w:cs="Calibri"/>
          <w:sz w:val="22"/>
          <w:szCs w:val="22"/>
        </w:rPr>
        <w:t>(trasee turistice, parcuri tematice de tip paint-ball, aventuri, etc).</w:t>
      </w:r>
    </w:p>
    <w:p w:rsidR="0093217A" w:rsidRPr="007F3959" w:rsidRDefault="00AC4B69" w:rsidP="007F3959">
      <w:pPr>
        <w:pStyle w:val="Default"/>
        <w:spacing w:line="276" w:lineRule="auto"/>
        <w:rPr>
          <w:b/>
          <w:sz w:val="22"/>
          <w:szCs w:val="22"/>
          <w:lang w:val="en-US"/>
        </w:rPr>
      </w:pPr>
      <w:r>
        <w:rPr>
          <w:b/>
          <w:sz w:val="22"/>
          <w:szCs w:val="22"/>
          <w:lang w:val="en-US"/>
        </w:rPr>
        <w:t>Acț</w:t>
      </w:r>
      <w:r w:rsidR="0093217A" w:rsidRPr="007F3959">
        <w:rPr>
          <w:b/>
          <w:sz w:val="22"/>
          <w:szCs w:val="22"/>
          <w:lang w:val="en-US"/>
        </w:rPr>
        <w:t>iuni neeligibile:</w:t>
      </w:r>
    </w:p>
    <w:p w:rsidR="00A034D4"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cheltuieli specifice de înființare și funcționare a întreprinderilor (obținerea avizelor de funcționare, taxe de autorizare, salarii, cheltuieli administrative, etc);</w:t>
      </w:r>
    </w:p>
    <w:p w:rsidR="00A034D4"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achiziționarea de bunuri și echipamente second-hand;</w:t>
      </w:r>
    </w:p>
    <w:p w:rsidR="00A034D4" w:rsidRPr="007F3959" w:rsidRDefault="00985932"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 xml:space="preserve">prestarea de servicii agricole, precum și achiziția de echipamente second-hand. </w:t>
      </w:r>
    </w:p>
    <w:p w:rsidR="0093217A" w:rsidRPr="007F3959" w:rsidRDefault="00A034D4" w:rsidP="007F3959">
      <w:pPr>
        <w:pStyle w:val="ListParagraph"/>
        <w:numPr>
          <w:ilvl w:val="0"/>
          <w:numId w:val="29"/>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producția de electricitate din biomasă ca și activitate economică</w:t>
      </w:r>
    </w:p>
    <w:p w:rsidR="000F46F9" w:rsidRPr="007F3959" w:rsidRDefault="000F46F9" w:rsidP="007F3959">
      <w:pPr>
        <w:pStyle w:val="ListParagraph"/>
        <w:spacing w:after="0" w:line="276" w:lineRule="auto"/>
        <w:jc w:val="both"/>
        <w:rPr>
          <w:rFonts w:ascii="Trebuchet MS" w:eastAsia="Times New Roman" w:hAnsi="Trebuchet MS"/>
          <w:lang w:eastAsia="ro-RO"/>
        </w:rPr>
      </w:pPr>
    </w:p>
    <w:p w:rsidR="0093217A" w:rsidRPr="007F3959" w:rsidRDefault="0093217A" w:rsidP="007F3959">
      <w:pPr>
        <w:pStyle w:val="Default"/>
        <w:shd w:val="clear" w:color="auto" w:fill="D9D9D9" w:themeFill="background1" w:themeFillShade="D9"/>
        <w:spacing w:line="276" w:lineRule="auto"/>
        <w:rPr>
          <w:b/>
          <w:bCs/>
          <w:sz w:val="22"/>
          <w:szCs w:val="22"/>
        </w:rPr>
      </w:pPr>
      <w:r w:rsidRPr="007F3959">
        <w:rPr>
          <w:b/>
          <w:bCs/>
          <w:sz w:val="22"/>
          <w:szCs w:val="22"/>
        </w:rPr>
        <w:t xml:space="preserve">7. Condiții de eligibilitate </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 xml:space="preserve">Solicitantul trebuie </w:t>
      </w:r>
      <w:r w:rsidRPr="007F3959">
        <w:rPr>
          <w:rFonts w:ascii="Trebuchet MS" w:hAnsi="Trebuchet MS" w:cs="Calibri"/>
        </w:rPr>
        <w:t>să se încadreze în categoria beneficiarilor eligibili;</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eastAsia="Times New Roman" w:hAnsi="Trebuchet MS"/>
          <w:lang w:eastAsia="ro-RO"/>
        </w:rPr>
        <w:t>Solicitantul trebuie să prezinte un plan de afaceri;</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hAnsi="Trebuchet MS" w:cs="Calibri"/>
        </w:rPr>
        <w:t>Investiția trebuie să se încadreze în cel puțin unul din tipurile de activități sprijinite</w:t>
      </w:r>
      <w:r w:rsidRPr="007F3959">
        <w:rPr>
          <w:rFonts w:ascii="Trebuchet MS" w:hAnsi="Trebuchet MS"/>
        </w:rPr>
        <w:t>;</w:t>
      </w:r>
    </w:p>
    <w:p w:rsidR="00A43417" w:rsidRPr="007F3959" w:rsidRDefault="00A43417" w:rsidP="007F3959">
      <w:pPr>
        <w:pStyle w:val="ListParagraph"/>
        <w:numPr>
          <w:ilvl w:val="0"/>
          <w:numId w:val="30"/>
        </w:numPr>
        <w:spacing w:after="0" w:line="276" w:lineRule="auto"/>
        <w:jc w:val="both"/>
        <w:rPr>
          <w:rFonts w:ascii="Trebuchet MS" w:eastAsia="Times New Roman" w:hAnsi="Trebuchet MS"/>
          <w:lang w:eastAsia="ro-RO"/>
        </w:rPr>
      </w:pPr>
      <w:r w:rsidRPr="007F3959">
        <w:rPr>
          <w:rFonts w:ascii="Trebuchet MS" w:hAnsi="Trebuchet MS"/>
        </w:rPr>
        <w:t xml:space="preserve">Sediul social și punctul/punctele de lucru trebuie să fie situate în teritoriul GAL, </w:t>
      </w:r>
      <w:r w:rsidR="002A7526" w:rsidRPr="007F3959">
        <w:rPr>
          <w:rFonts w:ascii="Trebuchet MS" w:hAnsi="Trebuchet MS"/>
        </w:rPr>
        <w:t xml:space="preserve">GAL Constanța Sud, </w:t>
      </w:r>
      <w:r w:rsidRPr="007F3959">
        <w:rPr>
          <w:rFonts w:ascii="Trebuchet MS" w:hAnsi="Trebuchet MS"/>
        </w:rPr>
        <w:t xml:space="preserve">iar activitatea </w:t>
      </w:r>
      <w:r w:rsidR="002A7526" w:rsidRPr="007F3959">
        <w:rPr>
          <w:rFonts w:ascii="Trebuchet MS" w:hAnsi="Trebuchet MS"/>
        </w:rPr>
        <w:t>va fi desfășurată în teritoriul</w:t>
      </w:r>
      <w:r w:rsidR="009623C4" w:rsidRPr="007F3959">
        <w:rPr>
          <w:rFonts w:ascii="Trebuchet MS" w:hAnsi="Trebuchet MS"/>
        </w:rPr>
        <w:t xml:space="preserve"> </w:t>
      </w:r>
      <w:r w:rsidRPr="007F3959">
        <w:rPr>
          <w:rFonts w:ascii="Trebuchet MS" w:hAnsi="Trebuchet MS"/>
        </w:rPr>
        <w:t>GAL;</w:t>
      </w:r>
    </w:p>
    <w:p w:rsidR="000D723E" w:rsidRPr="007F3959" w:rsidRDefault="000D723E" w:rsidP="007F3959">
      <w:pPr>
        <w:spacing w:after="0" w:line="276" w:lineRule="auto"/>
        <w:jc w:val="both"/>
        <w:rPr>
          <w:rFonts w:ascii="Trebuchet MS" w:eastAsia="Times New Roman" w:hAnsi="Trebuchet MS"/>
          <w:lang w:eastAsia="ro-RO"/>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8. Criterii de selecție </w:t>
      </w:r>
    </w:p>
    <w:p w:rsidR="00A43417" w:rsidRPr="001D0284" w:rsidRDefault="00A43417" w:rsidP="007F3959">
      <w:pPr>
        <w:pStyle w:val="Default"/>
        <w:numPr>
          <w:ilvl w:val="0"/>
          <w:numId w:val="7"/>
        </w:numPr>
        <w:spacing w:line="276" w:lineRule="auto"/>
        <w:jc w:val="both"/>
        <w:rPr>
          <w:sz w:val="22"/>
          <w:szCs w:val="22"/>
        </w:rPr>
      </w:pPr>
      <w:r w:rsidRPr="007F3959">
        <w:rPr>
          <w:sz w:val="22"/>
          <w:szCs w:val="22"/>
        </w:rPr>
        <w:t>Principiul diversificării activității agricole a fermelor existente către activități non-agricole</w:t>
      </w:r>
      <w:r w:rsidRPr="007F3959">
        <w:rPr>
          <w:rFonts w:cs="Times New Roman"/>
          <w:sz w:val="22"/>
          <w:szCs w:val="22"/>
        </w:rPr>
        <w:t>;</w:t>
      </w:r>
    </w:p>
    <w:p w:rsidR="001D0284" w:rsidRPr="001D0284" w:rsidRDefault="001D0284" w:rsidP="001D0284">
      <w:pPr>
        <w:pStyle w:val="ListParagraph"/>
        <w:numPr>
          <w:ilvl w:val="0"/>
          <w:numId w:val="7"/>
        </w:numPr>
        <w:rPr>
          <w:rFonts w:ascii="Trebuchet MS" w:hAnsi="Trebuchet MS" w:cs="Trebuchet MS"/>
          <w:color w:val="000000"/>
        </w:rPr>
      </w:pPr>
      <w:r w:rsidRPr="001D0284">
        <w:rPr>
          <w:rFonts w:ascii="Trebuchet MS" w:hAnsi="Trebuchet MS" w:cs="Trebuchet MS"/>
          <w:color w:val="000000"/>
        </w:rPr>
        <w:t xml:space="preserve">Principiul creării și menținerii de locuri de muncă </w:t>
      </w:r>
    </w:p>
    <w:p w:rsidR="002F39E2" w:rsidRPr="007F3959" w:rsidRDefault="00A43417" w:rsidP="007F3959">
      <w:pPr>
        <w:pStyle w:val="Default"/>
        <w:numPr>
          <w:ilvl w:val="0"/>
          <w:numId w:val="7"/>
        </w:numPr>
        <w:spacing w:line="276" w:lineRule="auto"/>
        <w:jc w:val="both"/>
        <w:rPr>
          <w:sz w:val="22"/>
          <w:szCs w:val="22"/>
        </w:rPr>
      </w:pPr>
      <w:r w:rsidRPr="007F3959">
        <w:rPr>
          <w:sz w:val="22"/>
          <w:szCs w:val="22"/>
        </w:rPr>
        <w:t>Principiul prioritizării sectoarelor cu potențial de creștere (textile și pielărie, industrii creative și culturale – inclusiv meșteșuguri, activități de servicii în tehnologia informațiilor, agroturism, etc)</w:t>
      </w:r>
      <w:r w:rsidR="002F39E2" w:rsidRPr="007F3959">
        <w:rPr>
          <w:rFonts w:cs="Times New Roman"/>
          <w:sz w:val="22"/>
          <w:szCs w:val="22"/>
        </w:rPr>
        <w:t xml:space="preserve"> prin crearea de locuri de muncă.</w:t>
      </w:r>
    </w:p>
    <w:p w:rsidR="00A43417" w:rsidRPr="007F3959" w:rsidRDefault="00A43417" w:rsidP="007F3959">
      <w:pPr>
        <w:pStyle w:val="Default"/>
        <w:numPr>
          <w:ilvl w:val="0"/>
          <w:numId w:val="7"/>
        </w:numPr>
        <w:spacing w:line="276" w:lineRule="auto"/>
        <w:jc w:val="both"/>
        <w:rPr>
          <w:sz w:val="22"/>
          <w:szCs w:val="22"/>
        </w:rPr>
      </w:pPr>
      <w:r w:rsidRPr="007F3959">
        <w:rPr>
          <w:rFonts w:cs="Calibri-Bold"/>
          <w:bCs/>
          <w:sz w:val="22"/>
          <w:szCs w:val="22"/>
        </w:rPr>
        <w:t>Principiul derulării activităților anterioare ca activitate generală de management a firmei, pentru o mai bună gestionare a activității economice.</w:t>
      </w:r>
    </w:p>
    <w:p w:rsidR="0093217A" w:rsidRPr="007F3959" w:rsidRDefault="0093217A" w:rsidP="007F3959">
      <w:pPr>
        <w:pStyle w:val="Default"/>
        <w:spacing w:line="276" w:lineRule="auto"/>
        <w:jc w:val="both"/>
        <w:rPr>
          <w:sz w:val="22"/>
          <w:szCs w:val="22"/>
        </w:rPr>
      </w:pPr>
      <w:r w:rsidRPr="007F3959">
        <w:rPr>
          <w:sz w:val="22"/>
          <w:szCs w:val="22"/>
        </w:rPr>
        <w:t>Principiile de selectie vor fi detaliate suplimentar în Ghidul Solicitantului și vor avea în vedere prevederile art. 49 al R(UE) nr. 1305/2013 urmărind să asigure tratamentul egal al solicitanților, o mai bună utilizare a resurselor financiare și direcționarea acestora in conformitate cu prioritățile Uniunii în materie de dezvoltare rurală.</w:t>
      </w:r>
    </w:p>
    <w:p w:rsidR="000F46F9" w:rsidRPr="007F3959" w:rsidRDefault="000F46F9"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9. Sume (aplicabile) și rata sprijinului </w:t>
      </w:r>
    </w:p>
    <w:p w:rsidR="000F46F9" w:rsidRPr="007F3959" w:rsidRDefault="00EE31D0" w:rsidP="007F3959">
      <w:pPr>
        <w:pStyle w:val="Default"/>
        <w:spacing w:line="276" w:lineRule="auto"/>
        <w:jc w:val="both"/>
        <w:rPr>
          <w:sz w:val="22"/>
          <w:szCs w:val="22"/>
        </w:rPr>
      </w:pPr>
      <w:r w:rsidRPr="007F3959">
        <w:rPr>
          <w:sz w:val="22"/>
          <w:szCs w:val="22"/>
        </w:rPr>
        <w:t xml:space="preserve">Proiectele din cadrul acestei măsuri sunt din categoria operațiunilor generatoare de venit. Beneficiarii sprijinului sunt agenți economici care necesită sprijin pentru dezvoltare și care pot crea și menține noi locuri de muncă. </w:t>
      </w:r>
      <w:r w:rsidR="00F57414" w:rsidRPr="007F3959">
        <w:rPr>
          <w:sz w:val="22"/>
          <w:szCs w:val="22"/>
        </w:rPr>
        <w:t xml:space="preserve"> </w:t>
      </w:r>
      <w:r w:rsidRPr="007F3959">
        <w:rPr>
          <w:sz w:val="22"/>
          <w:szCs w:val="22"/>
        </w:rPr>
        <w:t xml:space="preserve">Intensitatea sprijinului va fi de 90% pentru cheltuielile eligibile din proiect. Valoarea sprijinului nerambursabil poate fi cuprinsă între 5.000 și </w:t>
      </w:r>
      <w:r w:rsidR="004D2A94">
        <w:rPr>
          <w:sz w:val="22"/>
          <w:szCs w:val="22"/>
        </w:rPr>
        <w:t xml:space="preserve"> </w:t>
      </w:r>
      <w:r w:rsidRPr="007F3959">
        <w:rPr>
          <w:sz w:val="22"/>
          <w:szCs w:val="22"/>
        </w:rPr>
        <w:t xml:space="preserve"> </w:t>
      </w:r>
      <w:r w:rsidR="008C3FA7">
        <w:rPr>
          <w:sz w:val="22"/>
          <w:szCs w:val="22"/>
        </w:rPr>
        <w:t xml:space="preserve">200.000 </w:t>
      </w:r>
      <w:r w:rsidRPr="007F3959">
        <w:rPr>
          <w:sz w:val="22"/>
          <w:szCs w:val="22"/>
        </w:rPr>
        <w:t>euro</w:t>
      </w:r>
      <w:del w:id="1" w:author="Ioana" w:date="2022-08-25T14:38:00Z">
        <w:r w:rsidRPr="007F3959" w:rsidDel="00180257">
          <w:rPr>
            <w:sz w:val="22"/>
            <w:szCs w:val="22"/>
          </w:rPr>
          <w:delText>.</w:delText>
        </w:r>
      </w:del>
      <w:ins w:id="2" w:author="Ioana" w:date="2022-08-25T14:40:00Z">
        <w:r w:rsidR="00180257">
          <w:rPr>
            <w:sz w:val="22"/>
            <w:szCs w:val="22"/>
          </w:rPr>
          <w:t xml:space="preserve"> </w:t>
        </w:r>
      </w:ins>
      <w:del w:id="3" w:author="Ioana" w:date="2022-08-25T14:38:00Z">
        <w:r w:rsidR="00B43092" w:rsidRPr="007F3959" w:rsidDel="00180257">
          <w:rPr>
            <w:sz w:val="22"/>
            <w:szCs w:val="22"/>
          </w:rPr>
          <w:delText xml:space="preserve"> </w:delText>
        </w:r>
      </w:del>
      <w:ins w:id="4" w:author="Ioana" w:date="2022-08-25T14:38:00Z">
        <w:r w:rsidR="00180257">
          <w:rPr>
            <w:sz w:val="22"/>
            <w:szCs w:val="22"/>
          </w:rPr>
          <w:t>pent</w:t>
        </w:r>
      </w:ins>
      <w:ins w:id="5" w:author="Ioana" w:date="2022-08-25T14:39:00Z">
        <w:r w:rsidR="00180257">
          <w:rPr>
            <w:sz w:val="22"/>
            <w:szCs w:val="22"/>
          </w:rPr>
          <w:t>ru fondurile FEADR si cuprinsa intre 5.000 si 95,468.07 euro pentru fondurile EURI. Sesiunile de depunere proiecte vor fi deschise separat.</w:t>
        </w:r>
      </w:ins>
    </w:p>
    <w:p w:rsidR="00B43092" w:rsidRPr="007F3959" w:rsidRDefault="00B43092" w:rsidP="007F3959">
      <w:pPr>
        <w:pStyle w:val="Default"/>
        <w:spacing w:line="276" w:lineRule="auto"/>
        <w:jc w:val="both"/>
        <w:rPr>
          <w:sz w:val="22"/>
          <w:szCs w:val="22"/>
        </w:rPr>
      </w:pPr>
    </w:p>
    <w:p w:rsidR="0093217A" w:rsidRPr="007F3959" w:rsidRDefault="0093217A" w:rsidP="007F3959">
      <w:pPr>
        <w:pStyle w:val="Default"/>
        <w:shd w:val="clear" w:color="auto" w:fill="D9D9D9" w:themeFill="background1" w:themeFillShade="D9"/>
        <w:spacing w:line="276" w:lineRule="auto"/>
        <w:rPr>
          <w:sz w:val="22"/>
          <w:szCs w:val="22"/>
        </w:rPr>
      </w:pPr>
      <w:r w:rsidRPr="007F3959">
        <w:rPr>
          <w:b/>
          <w:bCs/>
          <w:sz w:val="22"/>
          <w:szCs w:val="22"/>
        </w:rPr>
        <w:t xml:space="preserve">10. Indicatori de monitorizare </w:t>
      </w:r>
    </w:p>
    <w:p w:rsidR="00B474BD" w:rsidRPr="00B474BD" w:rsidRDefault="00B474BD" w:rsidP="00B474BD">
      <w:pPr>
        <w:pStyle w:val="ListParagraph"/>
        <w:numPr>
          <w:ilvl w:val="0"/>
          <w:numId w:val="7"/>
        </w:numPr>
        <w:rPr>
          <w:rFonts w:ascii="Trebuchet MS" w:eastAsia="Times New Roman" w:hAnsi="Trebuchet MS" w:cs="Times New Roman"/>
          <w:lang w:eastAsia="ro-RO"/>
        </w:rPr>
      </w:pPr>
      <w:r w:rsidRPr="00B474BD">
        <w:rPr>
          <w:rFonts w:ascii="Trebuchet MS" w:eastAsia="Times New Roman" w:hAnsi="Trebuchet MS" w:cs="Times New Roman"/>
          <w:lang w:eastAsia="ro-RO"/>
        </w:rPr>
        <w:t xml:space="preserve">1 loc de muncă nou creat </w:t>
      </w:r>
    </w:p>
    <w:p w:rsidR="00250AF0" w:rsidRPr="007F3959" w:rsidRDefault="00250AF0" w:rsidP="00B474BD">
      <w:pPr>
        <w:tabs>
          <w:tab w:val="left" w:pos="203"/>
        </w:tabs>
        <w:spacing w:after="0" w:line="276" w:lineRule="auto"/>
        <w:ind w:left="357"/>
        <w:jc w:val="both"/>
        <w:rPr>
          <w:rFonts w:ascii="Trebuchet MS" w:eastAsia="Times New Roman" w:hAnsi="Trebuchet MS" w:cs="Times New Roman"/>
          <w:lang w:eastAsia="ro-RO"/>
        </w:rPr>
      </w:pPr>
    </w:p>
    <w:p w:rsidR="001F06DE" w:rsidRPr="007F3959" w:rsidRDefault="001F06DE" w:rsidP="007F3959">
      <w:pPr>
        <w:tabs>
          <w:tab w:val="left" w:pos="203"/>
        </w:tabs>
        <w:spacing w:after="0" w:line="276" w:lineRule="auto"/>
        <w:jc w:val="both"/>
        <w:rPr>
          <w:rFonts w:ascii="Trebuchet MS" w:eastAsia="Times New Roman" w:hAnsi="Trebuchet MS" w:cs="Times New Roman"/>
          <w:lang w:eastAsia="ro-RO"/>
        </w:rPr>
      </w:pPr>
    </w:p>
    <w:sectPr w:rsidR="001F06DE" w:rsidRPr="007F3959" w:rsidSect="007F395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345" w:rsidRDefault="002E0345" w:rsidP="00A737AA">
      <w:pPr>
        <w:spacing w:after="0" w:line="240" w:lineRule="auto"/>
      </w:pPr>
      <w:r>
        <w:separator/>
      </w:r>
    </w:p>
  </w:endnote>
  <w:endnote w:type="continuationSeparator" w:id="0">
    <w:p w:rsidR="002E0345" w:rsidRDefault="002E0345" w:rsidP="00A73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116o00">
    <w:altName w:val="Times New Roman"/>
    <w:panose1 w:val="00000000000000000000"/>
    <w:charset w:val="EE"/>
    <w:family w:val="auto"/>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345" w:rsidRDefault="002E0345" w:rsidP="00A737AA">
      <w:pPr>
        <w:spacing w:after="0" w:line="240" w:lineRule="auto"/>
      </w:pPr>
      <w:r>
        <w:separator/>
      </w:r>
    </w:p>
  </w:footnote>
  <w:footnote w:type="continuationSeparator" w:id="0">
    <w:p w:rsidR="002E0345" w:rsidRDefault="002E0345" w:rsidP="00A737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
      </v:shape>
    </w:pict>
  </w:numPicBullet>
  <w:abstractNum w:abstractNumId="0" w15:restartNumberingAfterBreak="0">
    <w:nsid w:val="0DB620E0"/>
    <w:multiLevelType w:val="hybridMultilevel"/>
    <w:tmpl w:val="F64EA2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FB30BB"/>
    <w:multiLevelType w:val="hybridMultilevel"/>
    <w:tmpl w:val="7124F9C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69662B"/>
    <w:multiLevelType w:val="hybridMultilevel"/>
    <w:tmpl w:val="95E29B50"/>
    <w:lvl w:ilvl="0" w:tplc="04180005">
      <w:start w:val="1"/>
      <w:numFmt w:val="bullet"/>
      <w:lvlText w:val=""/>
      <w:lvlJc w:val="left"/>
      <w:pPr>
        <w:ind w:left="720" w:hanging="360"/>
      </w:pPr>
      <w:rPr>
        <w:rFonts w:ascii="Wingdings" w:hAnsi="Wingdings"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3D21A5D"/>
    <w:multiLevelType w:val="hybridMultilevel"/>
    <w:tmpl w:val="20281AA2"/>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14982DDC"/>
    <w:multiLevelType w:val="hybridMultilevel"/>
    <w:tmpl w:val="C108EE48"/>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CD63FC"/>
    <w:multiLevelType w:val="hybridMultilevel"/>
    <w:tmpl w:val="12A801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CC1343"/>
    <w:multiLevelType w:val="hybridMultilevel"/>
    <w:tmpl w:val="4940A66C"/>
    <w:lvl w:ilvl="0" w:tplc="8DBCCAAE">
      <w:numFmt w:val="bullet"/>
      <w:lvlText w:val="-"/>
      <w:lvlJc w:val="left"/>
      <w:pPr>
        <w:ind w:left="720" w:hanging="360"/>
      </w:pPr>
      <w:rPr>
        <w:rFonts w:ascii="Arial" w:eastAsia="Times New Roman" w:hAnsi="Arial" w:cs="Arial"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43ED5"/>
    <w:multiLevelType w:val="hybridMultilevel"/>
    <w:tmpl w:val="9C700318"/>
    <w:lvl w:ilvl="0" w:tplc="0418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8753854"/>
    <w:multiLevelType w:val="hybridMultilevel"/>
    <w:tmpl w:val="63E4B16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AA40D1"/>
    <w:multiLevelType w:val="hybridMultilevel"/>
    <w:tmpl w:val="C296838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94D7BA9"/>
    <w:multiLevelType w:val="hybridMultilevel"/>
    <w:tmpl w:val="89200E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DDB102A"/>
    <w:multiLevelType w:val="hybridMultilevel"/>
    <w:tmpl w:val="C1EE767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D4088C"/>
    <w:multiLevelType w:val="multilevel"/>
    <w:tmpl w:val="12D24E1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747B21"/>
    <w:multiLevelType w:val="hybridMultilevel"/>
    <w:tmpl w:val="95A45628"/>
    <w:lvl w:ilvl="0" w:tplc="9C9CAE3E">
      <w:start w:val="1"/>
      <w:numFmt w:val="bullet"/>
      <w:lvlText w:val=""/>
      <w:lvlJc w:val="left"/>
      <w:pPr>
        <w:ind w:left="720" w:hanging="360"/>
      </w:pPr>
      <w:rPr>
        <w:rFonts w:ascii="Wingdings" w:hAnsi="Wingdings" w:hint="default"/>
        <w:color w:val="98480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61821C2"/>
    <w:multiLevelType w:val="hybridMultilevel"/>
    <w:tmpl w:val="949CA416"/>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6D036E2"/>
    <w:multiLevelType w:val="hybridMultilevel"/>
    <w:tmpl w:val="5142D33C"/>
    <w:lvl w:ilvl="0" w:tplc="FFFFFFFF">
      <w:start w:val="1"/>
      <w:numFmt w:val="bullet"/>
      <w:lvlText w:val=""/>
      <w:lvlJc w:val="left"/>
      <w:pPr>
        <w:ind w:left="36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18204AD"/>
    <w:multiLevelType w:val="multilevel"/>
    <w:tmpl w:val="20DCF48E"/>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2953C3A"/>
    <w:multiLevelType w:val="hybridMultilevel"/>
    <w:tmpl w:val="701EAAEA"/>
    <w:lvl w:ilvl="0" w:tplc="04180005">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9" w15:restartNumberingAfterBreak="0">
    <w:nsid w:val="66FB74B3"/>
    <w:multiLevelType w:val="hybridMultilevel"/>
    <w:tmpl w:val="70560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B30E24"/>
    <w:multiLevelType w:val="hybridMultilevel"/>
    <w:tmpl w:val="64DE0D8A"/>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23057C"/>
    <w:multiLevelType w:val="hybridMultilevel"/>
    <w:tmpl w:val="49E088DA"/>
    <w:lvl w:ilvl="0" w:tplc="FFFFFFFF">
      <w:start w:val="1"/>
      <w:numFmt w:val="bullet"/>
      <w:lvlText w:val=""/>
      <w:lvlJc w:val="left"/>
      <w:pPr>
        <w:ind w:left="720" w:hanging="360"/>
      </w:pPr>
      <w:rPr>
        <w:rFonts w:ascii="Wingdings" w:hAnsi="Wingdings"/>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2" w15:restartNumberingAfterBreak="0">
    <w:nsid w:val="72230582"/>
    <w:multiLevelType w:val="hybridMultilevel"/>
    <w:tmpl w:val="2BFCD9D0"/>
    <w:lvl w:ilvl="0" w:tplc="FFFFFFFF">
      <w:start w:val="1"/>
      <w:numFmt w:val="bullet"/>
      <w:lvlText w:val=""/>
      <w:lvlJc w:val="left"/>
      <w:pPr>
        <w:ind w:left="360" w:hanging="360"/>
      </w:pPr>
      <w:rPr>
        <w:rFonts w:ascii="Wingdings" w:hAnsi="Wingdings"/>
      </w:rPr>
    </w:lvl>
    <w:lvl w:ilvl="1" w:tplc="FFFFFFFF">
      <w:start w:val="1"/>
      <w:numFmt w:val="bullet"/>
      <w:lvlText w:val="o"/>
      <w:lvlJc w:val="left"/>
      <w:pPr>
        <w:tabs>
          <w:tab w:val="num" w:pos="1212"/>
        </w:tabs>
        <w:ind w:left="1212" w:hanging="360"/>
      </w:pPr>
      <w:rPr>
        <w:rFonts w:ascii="Courier New" w:hAnsi="Courier New"/>
      </w:rPr>
    </w:lvl>
    <w:lvl w:ilvl="2" w:tplc="FFFFFFFF">
      <w:start w:val="1"/>
      <w:numFmt w:val="bullet"/>
      <w:lvlText w:val=""/>
      <w:lvlJc w:val="left"/>
      <w:pPr>
        <w:tabs>
          <w:tab w:val="num" w:pos="2870"/>
        </w:tabs>
        <w:ind w:left="2870" w:hanging="360"/>
      </w:pPr>
      <w:rPr>
        <w:rFonts w:ascii="Wingdings" w:hAnsi="Wingdings"/>
      </w:rPr>
    </w:lvl>
    <w:lvl w:ilvl="3" w:tplc="FFFFFFFF">
      <w:start w:val="1"/>
      <w:numFmt w:val="bullet"/>
      <w:lvlText w:val=""/>
      <w:lvlJc w:val="left"/>
      <w:pPr>
        <w:tabs>
          <w:tab w:val="num" w:pos="3590"/>
        </w:tabs>
        <w:ind w:left="3590" w:hanging="360"/>
      </w:pPr>
      <w:rPr>
        <w:rFonts w:ascii="Symbol" w:hAnsi="Symbol"/>
      </w:rPr>
    </w:lvl>
    <w:lvl w:ilvl="4" w:tplc="FFFFFFFF">
      <w:start w:val="1"/>
      <w:numFmt w:val="bullet"/>
      <w:lvlText w:val="o"/>
      <w:lvlJc w:val="left"/>
      <w:pPr>
        <w:tabs>
          <w:tab w:val="num" w:pos="4310"/>
        </w:tabs>
        <w:ind w:left="4310" w:hanging="360"/>
      </w:pPr>
      <w:rPr>
        <w:rFonts w:ascii="Courier New" w:hAnsi="Courier New"/>
      </w:rPr>
    </w:lvl>
    <w:lvl w:ilvl="5" w:tplc="FFFFFFFF">
      <w:start w:val="1"/>
      <w:numFmt w:val="bullet"/>
      <w:lvlText w:val=""/>
      <w:lvlJc w:val="left"/>
      <w:pPr>
        <w:tabs>
          <w:tab w:val="num" w:pos="5030"/>
        </w:tabs>
        <w:ind w:left="5030" w:hanging="360"/>
      </w:pPr>
      <w:rPr>
        <w:rFonts w:ascii="Wingdings" w:hAnsi="Wingdings"/>
      </w:rPr>
    </w:lvl>
    <w:lvl w:ilvl="6" w:tplc="FFFFFFFF">
      <w:start w:val="1"/>
      <w:numFmt w:val="bullet"/>
      <w:lvlText w:val=""/>
      <w:lvlJc w:val="left"/>
      <w:pPr>
        <w:tabs>
          <w:tab w:val="num" w:pos="5750"/>
        </w:tabs>
        <w:ind w:left="5750" w:hanging="360"/>
      </w:pPr>
      <w:rPr>
        <w:rFonts w:ascii="Symbol" w:hAnsi="Symbol"/>
      </w:rPr>
    </w:lvl>
    <w:lvl w:ilvl="7" w:tplc="FFFFFFFF">
      <w:start w:val="1"/>
      <w:numFmt w:val="bullet"/>
      <w:lvlText w:val="o"/>
      <w:lvlJc w:val="left"/>
      <w:pPr>
        <w:tabs>
          <w:tab w:val="num" w:pos="6470"/>
        </w:tabs>
        <w:ind w:left="6470" w:hanging="360"/>
      </w:pPr>
      <w:rPr>
        <w:rFonts w:ascii="Courier New" w:hAnsi="Courier New"/>
      </w:rPr>
    </w:lvl>
    <w:lvl w:ilvl="8" w:tplc="FFFFFFFF">
      <w:start w:val="1"/>
      <w:numFmt w:val="bullet"/>
      <w:lvlText w:val=""/>
      <w:lvlJc w:val="left"/>
      <w:pPr>
        <w:tabs>
          <w:tab w:val="num" w:pos="7190"/>
        </w:tabs>
        <w:ind w:left="7190" w:hanging="360"/>
      </w:pPr>
      <w:rPr>
        <w:rFonts w:ascii="Wingdings" w:hAnsi="Wingdings"/>
      </w:rPr>
    </w:lvl>
  </w:abstractNum>
  <w:abstractNum w:abstractNumId="23" w15:restartNumberingAfterBreak="0">
    <w:nsid w:val="72230583"/>
    <w:multiLevelType w:val="hybridMultilevel"/>
    <w:tmpl w:val="7223058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5" w15:restartNumberingAfterBreak="0">
    <w:nsid w:val="72230586"/>
    <w:multiLevelType w:val="hybridMultilevel"/>
    <w:tmpl w:val="7223058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6" w15:restartNumberingAfterBreak="0">
    <w:nsid w:val="72230587"/>
    <w:multiLevelType w:val="hybridMultilevel"/>
    <w:tmpl w:val="7223058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7" w15:restartNumberingAfterBreak="0">
    <w:nsid w:val="72230588"/>
    <w:multiLevelType w:val="hybridMultilevel"/>
    <w:tmpl w:val="7223058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8" w15:restartNumberingAfterBreak="0">
    <w:nsid w:val="72230589"/>
    <w:multiLevelType w:val="hybridMultilevel"/>
    <w:tmpl w:val="7223058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9" w15:restartNumberingAfterBreak="0">
    <w:nsid w:val="72F448A4"/>
    <w:multiLevelType w:val="hybridMultilevel"/>
    <w:tmpl w:val="17080370"/>
    <w:lvl w:ilvl="0" w:tplc="FFFFFFFF">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1CE9"/>
    <w:multiLevelType w:val="hybridMultilevel"/>
    <w:tmpl w:val="7B9C7502"/>
    <w:lvl w:ilvl="0" w:tplc="38767F94">
      <w:start w:val="6"/>
      <w:numFmt w:val="bullet"/>
      <w:lvlText w:val="-"/>
      <w:lvlJc w:val="left"/>
      <w:pPr>
        <w:ind w:left="720" w:hanging="360"/>
      </w:pPr>
      <w:rPr>
        <w:rFonts w:ascii="Trebuchet MS" w:eastAsiaTheme="minorHAnsi" w:hAnsi="Trebuchet MS" w:cs="Calibri" w:hint="default"/>
        <w:b w:val="0"/>
        <w:sz w:val="23"/>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BB65822"/>
    <w:multiLevelType w:val="hybridMultilevel"/>
    <w:tmpl w:val="72C08CB8"/>
    <w:lvl w:ilvl="0" w:tplc="FA148658">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DA4E24"/>
    <w:multiLevelType w:val="hybridMultilevel"/>
    <w:tmpl w:val="F948F6F4"/>
    <w:lvl w:ilvl="0" w:tplc="9C9CAE3E">
      <w:start w:val="1"/>
      <w:numFmt w:val="bullet"/>
      <w:lvlText w:val=""/>
      <w:lvlJc w:val="left"/>
      <w:pPr>
        <w:ind w:left="360" w:hanging="360"/>
      </w:pPr>
      <w:rPr>
        <w:rFonts w:ascii="Wingdings" w:hAnsi="Wingdings" w:hint="default"/>
        <w:color w:val="98480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2"/>
  </w:num>
  <w:num w:numId="2">
    <w:abstractNumId w:val="29"/>
  </w:num>
  <w:num w:numId="3">
    <w:abstractNumId w:val="17"/>
  </w:num>
  <w:num w:numId="4">
    <w:abstractNumId w:val="6"/>
  </w:num>
  <w:num w:numId="5">
    <w:abstractNumId w:val="15"/>
  </w:num>
  <w:num w:numId="6">
    <w:abstractNumId w:val="21"/>
  </w:num>
  <w:num w:numId="7">
    <w:abstractNumId w:val="22"/>
  </w:num>
  <w:num w:numId="8">
    <w:abstractNumId w:val="23"/>
  </w:num>
  <w:num w:numId="9">
    <w:abstractNumId w:val="3"/>
  </w:num>
  <w:num w:numId="10">
    <w:abstractNumId w:val="24"/>
  </w:num>
  <w:num w:numId="11">
    <w:abstractNumId w:val="25"/>
  </w:num>
  <w:num w:numId="12">
    <w:abstractNumId w:val="26"/>
  </w:num>
  <w:num w:numId="13">
    <w:abstractNumId w:val="27"/>
  </w:num>
  <w:num w:numId="14">
    <w:abstractNumId w:val="28"/>
  </w:num>
  <w:num w:numId="15">
    <w:abstractNumId w:val="20"/>
  </w:num>
  <w:num w:numId="16">
    <w:abstractNumId w:val="11"/>
  </w:num>
  <w:num w:numId="17">
    <w:abstractNumId w:val="10"/>
  </w:num>
  <w:num w:numId="18">
    <w:abstractNumId w:val="5"/>
  </w:num>
  <w:num w:numId="19">
    <w:abstractNumId w:val="1"/>
  </w:num>
  <w:num w:numId="20">
    <w:abstractNumId w:val="13"/>
  </w:num>
  <w:num w:numId="21">
    <w:abstractNumId w:val="32"/>
  </w:num>
  <w:num w:numId="22">
    <w:abstractNumId w:val="7"/>
  </w:num>
  <w:num w:numId="23">
    <w:abstractNumId w:val="16"/>
  </w:num>
  <w:num w:numId="24">
    <w:abstractNumId w:val="4"/>
  </w:num>
  <w:num w:numId="25">
    <w:abstractNumId w:val="19"/>
  </w:num>
  <w:num w:numId="26">
    <w:abstractNumId w:val="0"/>
  </w:num>
  <w:num w:numId="27">
    <w:abstractNumId w:val="8"/>
  </w:num>
  <w:num w:numId="28">
    <w:abstractNumId w:val="14"/>
  </w:num>
  <w:num w:numId="29">
    <w:abstractNumId w:val="30"/>
  </w:num>
  <w:num w:numId="30">
    <w:abstractNumId w:val="9"/>
  </w:num>
  <w:num w:numId="31">
    <w:abstractNumId w:val="2"/>
  </w:num>
  <w:num w:numId="32">
    <w:abstractNumId w:val="18"/>
  </w:num>
  <w:num w:numId="33">
    <w:abstractNumId w:val="3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w15:presenceInfo w15:providerId="None" w15:userId="Io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A43"/>
    <w:rsid w:val="00021A47"/>
    <w:rsid w:val="00030CA0"/>
    <w:rsid w:val="00034E20"/>
    <w:rsid w:val="00035546"/>
    <w:rsid w:val="00050B1D"/>
    <w:rsid w:val="00061BCA"/>
    <w:rsid w:val="00071CDC"/>
    <w:rsid w:val="00076110"/>
    <w:rsid w:val="00077C49"/>
    <w:rsid w:val="00082B70"/>
    <w:rsid w:val="00085FF9"/>
    <w:rsid w:val="000B23D1"/>
    <w:rsid w:val="000C194F"/>
    <w:rsid w:val="000C5F58"/>
    <w:rsid w:val="000D51B1"/>
    <w:rsid w:val="000D723E"/>
    <w:rsid w:val="000E2FAE"/>
    <w:rsid w:val="000F46F9"/>
    <w:rsid w:val="000F5B67"/>
    <w:rsid w:val="001336B1"/>
    <w:rsid w:val="00134E04"/>
    <w:rsid w:val="001528A9"/>
    <w:rsid w:val="00156FD2"/>
    <w:rsid w:val="00180257"/>
    <w:rsid w:val="001872C8"/>
    <w:rsid w:val="001B4846"/>
    <w:rsid w:val="001B49DF"/>
    <w:rsid w:val="001D0284"/>
    <w:rsid w:val="001E6BA0"/>
    <w:rsid w:val="001F06DE"/>
    <w:rsid w:val="001F5CFD"/>
    <w:rsid w:val="002053D0"/>
    <w:rsid w:val="00211BC3"/>
    <w:rsid w:val="00233641"/>
    <w:rsid w:val="00250AF0"/>
    <w:rsid w:val="00256AE6"/>
    <w:rsid w:val="00261D9D"/>
    <w:rsid w:val="00266F50"/>
    <w:rsid w:val="002722D2"/>
    <w:rsid w:val="00273FA0"/>
    <w:rsid w:val="002800D7"/>
    <w:rsid w:val="002A7526"/>
    <w:rsid w:val="002B1E23"/>
    <w:rsid w:val="002B4002"/>
    <w:rsid w:val="002B4746"/>
    <w:rsid w:val="002B5039"/>
    <w:rsid w:val="002C69E3"/>
    <w:rsid w:val="002D26BA"/>
    <w:rsid w:val="002E0345"/>
    <w:rsid w:val="002F39E2"/>
    <w:rsid w:val="002F46CD"/>
    <w:rsid w:val="002F5D76"/>
    <w:rsid w:val="00320FE9"/>
    <w:rsid w:val="00326AB6"/>
    <w:rsid w:val="0033298C"/>
    <w:rsid w:val="00343D63"/>
    <w:rsid w:val="0034740A"/>
    <w:rsid w:val="00371405"/>
    <w:rsid w:val="00377EA7"/>
    <w:rsid w:val="003808FA"/>
    <w:rsid w:val="00396465"/>
    <w:rsid w:val="003A42BF"/>
    <w:rsid w:val="003D1675"/>
    <w:rsid w:val="003D1AF7"/>
    <w:rsid w:val="003D754F"/>
    <w:rsid w:val="003F6DC4"/>
    <w:rsid w:val="00405A6F"/>
    <w:rsid w:val="00456950"/>
    <w:rsid w:val="00463065"/>
    <w:rsid w:val="0046513D"/>
    <w:rsid w:val="00472E34"/>
    <w:rsid w:val="00474260"/>
    <w:rsid w:val="00487F09"/>
    <w:rsid w:val="004B6679"/>
    <w:rsid w:val="004B7665"/>
    <w:rsid w:val="004D0A24"/>
    <w:rsid w:val="004D2A94"/>
    <w:rsid w:val="004F7ACB"/>
    <w:rsid w:val="00520FB6"/>
    <w:rsid w:val="0053382D"/>
    <w:rsid w:val="0053786B"/>
    <w:rsid w:val="005437AA"/>
    <w:rsid w:val="0055483B"/>
    <w:rsid w:val="005A5790"/>
    <w:rsid w:val="005C01EB"/>
    <w:rsid w:val="005D76FA"/>
    <w:rsid w:val="005F2E92"/>
    <w:rsid w:val="005F2EBA"/>
    <w:rsid w:val="005F47E2"/>
    <w:rsid w:val="0062479A"/>
    <w:rsid w:val="00630CA3"/>
    <w:rsid w:val="00636C4C"/>
    <w:rsid w:val="00657305"/>
    <w:rsid w:val="00660D19"/>
    <w:rsid w:val="006619D7"/>
    <w:rsid w:val="0066231D"/>
    <w:rsid w:val="00666817"/>
    <w:rsid w:val="00671023"/>
    <w:rsid w:val="0067797D"/>
    <w:rsid w:val="00692E2B"/>
    <w:rsid w:val="00695F36"/>
    <w:rsid w:val="006A68A7"/>
    <w:rsid w:val="006B4C5F"/>
    <w:rsid w:val="006E206C"/>
    <w:rsid w:val="006F763F"/>
    <w:rsid w:val="00702569"/>
    <w:rsid w:val="00706557"/>
    <w:rsid w:val="00710D95"/>
    <w:rsid w:val="00726FFB"/>
    <w:rsid w:val="00734BF8"/>
    <w:rsid w:val="00751B94"/>
    <w:rsid w:val="00757095"/>
    <w:rsid w:val="00761A43"/>
    <w:rsid w:val="0077754D"/>
    <w:rsid w:val="007943F8"/>
    <w:rsid w:val="007A5BBF"/>
    <w:rsid w:val="007B273B"/>
    <w:rsid w:val="007C3D6C"/>
    <w:rsid w:val="007C63DC"/>
    <w:rsid w:val="007E64B8"/>
    <w:rsid w:val="007F3959"/>
    <w:rsid w:val="00804857"/>
    <w:rsid w:val="00810228"/>
    <w:rsid w:val="00820BCB"/>
    <w:rsid w:val="00820F29"/>
    <w:rsid w:val="00821348"/>
    <w:rsid w:val="00842350"/>
    <w:rsid w:val="0085355D"/>
    <w:rsid w:val="008669A4"/>
    <w:rsid w:val="008730C9"/>
    <w:rsid w:val="00875963"/>
    <w:rsid w:val="0087668B"/>
    <w:rsid w:val="00887023"/>
    <w:rsid w:val="00887ABE"/>
    <w:rsid w:val="008904F6"/>
    <w:rsid w:val="00896285"/>
    <w:rsid w:val="008A2CE7"/>
    <w:rsid w:val="008A5C14"/>
    <w:rsid w:val="008C3FA7"/>
    <w:rsid w:val="008C7C1C"/>
    <w:rsid w:val="008F1D07"/>
    <w:rsid w:val="008F5B32"/>
    <w:rsid w:val="00900953"/>
    <w:rsid w:val="00924DA3"/>
    <w:rsid w:val="0093217A"/>
    <w:rsid w:val="00952365"/>
    <w:rsid w:val="00954695"/>
    <w:rsid w:val="00955DF4"/>
    <w:rsid w:val="009623C4"/>
    <w:rsid w:val="00964C88"/>
    <w:rsid w:val="009727E2"/>
    <w:rsid w:val="0097329E"/>
    <w:rsid w:val="009815DA"/>
    <w:rsid w:val="009821CA"/>
    <w:rsid w:val="009822D4"/>
    <w:rsid w:val="0098293D"/>
    <w:rsid w:val="00983559"/>
    <w:rsid w:val="00985932"/>
    <w:rsid w:val="009B513F"/>
    <w:rsid w:val="009C3217"/>
    <w:rsid w:val="009C7D07"/>
    <w:rsid w:val="009D2D3A"/>
    <w:rsid w:val="009D35D4"/>
    <w:rsid w:val="009E1C8F"/>
    <w:rsid w:val="009E4FDD"/>
    <w:rsid w:val="009F041E"/>
    <w:rsid w:val="009F2688"/>
    <w:rsid w:val="00A034D4"/>
    <w:rsid w:val="00A23C85"/>
    <w:rsid w:val="00A30DAC"/>
    <w:rsid w:val="00A365B7"/>
    <w:rsid w:val="00A43417"/>
    <w:rsid w:val="00A70DD9"/>
    <w:rsid w:val="00A7105C"/>
    <w:rsid w:val="00A71AB5"/>
    <w:rsid w:val="00A737AA"/>
    <w:rsid w:val="00A84411"/>
    <w:rsid w:val="00A86F9E"/>
    <w:rsid w:val="00A95239"/>
    <w:rsid w:val="00AA0DA9"/>
    <w:rsid w:val="00AB6DB2"/>
    <w:rsid w:val="00AC4B69"/>
    <w:rsid w:val="00AC7086"/>
    <w:rsid w:val="00AD7603"/>
    <w:rsid w:val="00AF2AB0"/>
    <w:rsid w:val="00AF5076"/>
    <w:rsid w:val="00AF7072"/>
    <w:rsid w:val="00B01BA4"/>
    <w:rsid w:val="00B3386A"/>
    <w:rsid w:val="00B36817"/>
    <w:rsid w:val="00B40184"/>
    <w:rsid w:val="00B43092"/>
    <w:rsid w:val="00B43473"/>
    <w:rsid w:val="00B43C8A"/>
    <w:rsid w:val="00B46240"/>
    <w:rsid w:val="00B474BD"/>
    <w:rsid w:val="00B74996"/>
    <w:rsid w:val="00B82D00"/>
    <w:rsid w:val="00BA153F"/>
    <w:rsid w:val="00BC5176"/>
    <w:rsid w:val="00BE0CDB"/>
    <w:rsid w:val="00BE18D2"/>
    <w:rsid w:val="00BF7B57"/>
    <w:rsid w:val="00C0347C"/>
    <w:rsid w:val="00C23DA1"/>
    <w:rsid w:val="00C270D6"/>
    <w:rsid w:val="00C4091C"/>
    <w:rsid w:val="00C605FD"/>
    <w:rsid w:val="00C61E08"/>
    <w:rsid w:val="00C802E7"/>
    <w:rsid w:val="00C90A88"/>
    <w:rsid w:val="00C91A36"/>
    <w:rsid w:val="00C964F6"/>
    <w:rsid w:val="00CC619B"/>
    <w:rsid w:val="00CC745E"/>
    <w:rsid w:val="00CC796D"/>
    <w:rsid w:val="00CD7A50"/>
    <w:rsid w:val="00CE2353"/>
    <w:rsid w:val="00D065CB"/>
    <w:rsid w:val="00D337E5"/>
    <w:rsid w:val="00D360A8"/>
    <w:rsid w:val="00D403FC"/>
    <w:rsid w:val="00D8004E"/>
    <w:rsid w:val="00D807DE"/>
    <w:rsid w:val="00D87EA8"/>
    <w:rsid w:val="00D95711"/>
    <w:rsid w:val="00DA415E"/>
    <w:rsid w:val="00DA4555"/>
    <w:rsid w:val="00DB5DD1"/>
    <w:rsid w:val="00DC0C57"/>
    <w:rsid w:val="00DC0CBB"/>
    <w:rsid w:val="00DC366C"/>
    <w:rsid w:val="00DC7180"/>
    <w:rsid w:val="00DE2C12"/>
    <w:rsid w:val="00DF0E89"/>
    <w:rsid w:val="00E02623"/>
    <w:rsid w:val="00E10BA5"/>
    <w:rsid w:val="00E27159"/>
    <w:rsid w:val="00E36D52"/>
    <w:rsid w:val="00E52CF7"/>
    <w:rsid w:val="00E549DF"/>
    <w:rsid w:val="00E8359E"/>
    <w:rsid w:val="00EB1423"/>
    <w:rsid w:val="00EB1AB7"/>
    <w:rsid w:val="00EC1BDA"/>
    <w:rsid w:val="00EC747F"/>
    <w:rsid w:val="00ED7345"/>
    <w:rsid w:val="00EE31D0"/>
    <w:rsid w:val="00F57414"/>
    <w:rsid w:val="00F76292"/>
    <w:rsid w:val="00F973DC"/>
    <w:rsid w:val="00FA2A48"/>
    <w:rsid w:val="00FA5D0A"/>
    <w:rsid w:val="00FB51D4"/>
    <w:rsid w:val="00FB552F"/>
    <w:rsid w:val="00FD6E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C9BBE-7EC0-4E8B-B4D0-1405954B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1023"/>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1E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w:basedOn w:val="Normal"/>
    <w:uiPriority w:val="34"/>
    <w:qFormat/>
    <w:rsid w:val="004F7ACB"/>
    <w:pPr>
      <w:ind w:left="720"/>
      <w:contextualSpacing/>
    </w:pPr>
  </w:style>
  <w:style w:type="paragraph" w:customStyle="1" w:styleId="Text1">
    <w:name w:val="Text 1"/>
    <w:basedOn w:val="Normal"/>
    <w:link w:val="Text1Char"/>
    <w:rsid w:val="00A737AA"/>
    <w:pPr>
      <w:spacing w:after="240" w:line="240" w:lineRule="auto"/>
      <w:ind w:left="482"/>
      <w:jc w:val="both"/>
    </w:pPr>
    <w:rPr>
      <w:rFonts w:ascii="Times New Roman" w:eastAsia="Times New Roman" w:hAnsi="Times New Roman" w:cs="Times New Roman"/>
      <w:sz w:val="24"/>
      <w:szCs w:val="20"/>
      <w:lang w:val="en-GB" w:eastAsia="en-GB"/>
    </w:rPr>
  </w:style>
  <w:style w:type="character" w:customStyle="1" w:styleId="Text1Char">
    <w:name w:val="Text 1 Char"/>
    <w:link w:val="Text1"/>
    <w:rsid w:val="00A737AA"/>
    <w:rPr>
      <w:rFonts w:ascii="Times New Roman" w:eastAsia="Times New Roman" w:hAnsi="Times New Roman" w:cs="Times New Roman"/>
      <w:sz w:val="24"/>
      <w:szCs w:val="20"/>
      <w:lang w:val="en-GB" w:eastAsia="en-GB"/>
    </w:rPr>
  </w:style>
  <w:style w:type="character" w:styleId="FootnoteReference">
    <w:name w:val="footnote reference"/>
    <w:aliases w:val="Footnote,Footnote symbol,Fussnota,ftref"/>
    <w:uiPriority w:val="99"/>
    <w:semiHidden/>
    <w:rsid w:val="00A737AA"/>
    <w:rPr>
      <w:vertAlign w:val="superscript"/>
    </w:rPr>
  </w:style>
  <w:style w:type="paragraph" w:styleId="NoSpacing">
    <w:name w:val="No Spacing"/>
    <w:link w:val="NoSpacingChar"/>
    <w:uiPriority w:val="1"/>
    <w:qFormat/>
    <w:rsid w:val="00A737AA"/>
    <w:pPr>
      <w:spacing w:after="0" w:line="240" w:lineRule="auto"/>
    </w:pPr>
    <w:rPr>
      <w:rFonts w:ascii="Arial" w:eastAsia="Times New Roman" w:hAnsi="Arial" w:cs="Times New Roman"/>
      <w:sz w:val="28"/>
      <w:szCs w:val="28"/>
      <w:lang w:val="en-US"/>
    </w:rPr>
  </w:style>
  <w:style w:type="character" w:customStyle="1" w:styleId="NoSpacingChar">
    <w:name w:val="No Spacing Char"/>
    <w:link w:val="NoSpacing"/>
    <w:uiPriority w:val="1"/>
    <w:rsid w:val="00A737AA"/>
    <w:rPr>
      <w:rFonts w:ascii="Arial" w:eastAsia="Times New Roman" w:hAnsi="Arial" w:cs="Times New Roman"/>
      <w:sz w:val="28"/>
      <w:szCs w:val="28"/>
      <w:lang w:val="en-U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rsid w:val="00AA0DA9"/>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uiPriority w:val="99"/>
    <w:semiHidden/>
    <w:rsid w:val="00AA0DA9"/>
    <w:rPr>
      <w:sz w:val="20"/>
      <w:szCs w:val="20"/>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link w:val="FootnoteText"/>
    <w:rsid w:val="00AA0DA9"/>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1D02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2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996389">
      <w:bodyDiv w:val="1"/>
      <w:marLeft w:val="0"/>
      <w:marRight w:val="0"/>
      <w:marTop w:val="0"/>
      <w:marBottom w:val="0"/>
      <w:divBdr>
        <w:top w:val="none" w:sz="0" w:space="0" w:color="auto"/>
        <w:left w:val="none" w:sz="0" w:space="0" w:color="auto"/>
        <w:bottom w:val="none" w:sz="0" w:space="0" w:color="auto"/>
        <w:right w:val="none" w:sz="0" w:space="0" w:color="auto"/>
      </w:divBdr>
    </w:div>
    <w:div w:id="108877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FENDA</dc:creator>
  <cp:keywords/>
  <dc:description/>
  <cp:lastModifiedBy>Ioana</cp:lastModifiedBy>
  <cp:revision>5</cp:revision>
  <cp:lastPrinted>2016-02-29T09:28:00Z</cp:lastPrinted>
  <dcterms:created xsi:type="dcterms:W3CDTF">2022-08-25T11:40:00Z</dcterms:created>
  <dcterms:modified xsi:type="dcterms:W3CDTF">2022-09-20T08:23:00Z</dcterms:modified>
</cp:coreProperties>
</file>